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573FBCC4" w:rsidR="00F82140" w:rsidRPr="00F93299" w:rsidRDefault="00F82140" w:rsidP="00F93299">
      <w:pPr>
        <w:pStyle w:val="Nagwek2"/>
        <w:rPr>
          <w:rFonts w:ascii="Open Sans" w:hAnsi="Open Sans" w:cs="Open Sans"/>
          <w:color w:val="auto"/>
          <w:sz w:val="22"/>
          <w:szCs w:val="22"/>
        </w:rPr>
      </w:pPr>
      <w:r w:rsidRPr="00F93299">
        <w:rPr>
          <w:rFonts w:ascii="Open Sans" w:hAnsi="Open Sans" w:cs="Open Sans"/>
          <w:color w:val="auto"/>
          <w:sz w:val="22"/>
          <w:szCs w:val="22"/>
        </w:rPr>
        <w:t>Załącznik nr</w:t>
      </w:r>
      <w:r w:rsidR="00C20792">
        <w:rPr>
          <w:rFonts w:ascii="Open Sans" w:hAnsi="Open Sans" w:cs="Open Sans"/>
          <w:color w:val="auto"/>
          <w:sz w:val="22"/>
          <w:szCs w:val="22"/>
        </w:rPr>
        <w:t xml:space="preserve"> 8 </w:t>
      </w:r>
      <w:r w:rsidRPr="00F93299">
        <w:rPr>
          <w:rFonts w:ascii="Open Sans" w:hAnsi="Open Sans" w:cs="Open Sans"/>
          <w:color w:val="auto"/>
          <w:sz w:val="22"/>
          <w:szCs w:val="22"/>
        </w:rPr>
        <w:t>do wniosku o dofinansowanie</w:t>
      </w:r>
    </w:p>
    <w:p w14:paraId="482F3A22" w14:textId="77777777" w:rsidR="00E245D6" w:rsidRDefault="00E245D6" w:rsidP="00E245D6">
      <w:pPr>
        <w:rPr>
          <w:rFonts w:ascii="Open Sans" w:hAnsi="Open Sans" w:cs="Open Sans"/>
        </w:rPr>
      </w:pPr>
    </w:p>
    <w:p w14:paraId="6D6B5196" w14:textId="1817128C" w:rsidR="00EF1979" w:rsidRPr="00E245D6" w:rsidRDefault="00EF1979" w:rsidP="00E245D6">
      <w:pPr>
        <w:rPr>
          <w:rFonts w:ascii="Open Sans" w:hAnsi="Open Sans" w:cs="Open Sans"/>
        </w:rPr>
      </w:pPr>
      <w:r w:rsidRPr="00E245D6">
        <w:rPr>
          <w:rFonts w:ascii="Open Sans" w:hAnsi="Open Sans" w:cs="Open Sans"/>
        </w:rPr>
        <w:t>Działanie FENX.01.05.Ochrona przyrody i rozwój zielonej infrastruktury</w:t>
      </w:r>
    </w:p>
    <w:p w14:paraId="4925D590" w14:textId="507E457E" w:rsidR="00CA6B87" w:rsidRPr="00E245D6" w:rsidRDefault="00EF1979" w:rsidP="00E245D6">
      <w:pPr>
        <w:rPr>
          <w:rFonts w:ascii="Open Sans" w:hAnsi="Open Sans" w:cs="Open Sans"/>
        </w:rPr>
      </w:pPr>
      <w:r w:rsidRPr="00E245D6">
        <w:rPr>
          <w:rFonts w:ascii="Open Sans" w:hAnsi="Open Sans" w:cs="Open Sans"/>
        </w:rPr>
        <w:t>Typ FENX.01.05.</w:t>
      </w:r>
      <w:r w:rsidR="00BE4C22" w:rsidRPr="00E245D6">
        <w:rPr>
          <w:rFonts w:ascii="Open Sans" w:eastAsia="Times New Roman" w:hAnsi="Open Sans" w:cs="Open Sans"/>
          <w:sz w:val="24"/>
          <w:szCs w:val="24"/>
          <w:lang w:eastAsia="pl-PL"/>
        </w:rPr>
        <w:t xml:space="preserve"> </w:t>
      </w:r>
      <w:r w:rsidR="006C7E77" w:rsidRPr="00E245D6">
        <w:rPr>
          <w:rFonts w:ascii="Open Sans" w:hAnsi="Open Sans" w:cs="Open Sans"/>
        </w:rPr>
        <w:t xml:space="preserve">8 Edukacja w zakresie ochrony przyrody </w:t>
      </w:r>
    </w:p>
    <w:p w14:paraId="4B7EC8B5" w14:textId="77777777" w:rsidR="00FF77CF" w:rsidRPr="00E245D6" w:rsidRDefault="00FF77CF" w:rsidP="00E245D6">
      <w:pPr>
        <w:rPr>
          <w:rStyle w:val="Pogrubienie"/>
          <w:rFonts w:ascii="Open Sans" w:hAnsi="Open Sans" w:cs="Open Sans"/>
        </w:rPr>
      </w:pPr>
      <w:r w:rsidRPr="00E245D6">
        <w:rPr>
          <w:rStyle w:val="Pogrubienie"/>
          <w:rFonts w:ascii="Open Sans" w:hAnsi="Open Sans" w:cs="Open Sans"/>
        </w:rPr>
        <w:t xml:space="preserve">PLAN REALIZACJI PRZEDSIĘWZIECIA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r w:rsidR="00EF1979" w:rsidRPr="00E245D6">
        <w:rPr>
          <w:rStyle w:val="Pogrubienie"/>
          <w:rFonts w:ascii="Open Sans" w:hAnsi="Open Sans" w:cs="Open Sans"/>
        </w:rPr>
        <w:t>FENX 2021- 2027</w:t>
      </w:r>
    </w:p>
    <w:p w14:paraId="0346CFB0" w14:textId="77777777" w:rsidR="009E7A75" w:rsidRPr="009E7A75" w:rsidRDefault="009E7A75" w:rsidP="009E7A75">
      <w:pPr>
        <w:spacing w:before="120" w:after="120" w:line="23" w:lineRule="atLeast"/>
        <w:rPr>
          <w:rStyle w:val="Pogrubienie"/>
          <w:rFonts w:ascii="Open Sans" w:hAnsi="Open Sans" w:cs="Open Sans"/>
        </w:rPr>
      </w:pPr>
      <w:r w:rsidRPr="009E7A75">
        <w:rPr>
          <w:rStyle w:val="Pogrubienie"/>
          <w:rFonts w:ascii="Open Sans" w:hAnsi="Open Sans" w:cs="Open Sans"/>
        </w:rPr>
        <w:t>1. KARTA PROJEKTU</w:t>
      </w:r>
    </w:p>
    <w:p w14:paraId="4E9A381A"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1.1 Nazwa projektu </w:t>
      </w:r>
    </w:p>
    <w:p w14:paraId="0D671AE3"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Nazwa projektu powinna stanowić jedno zdanie i w możliwie jasny i jednoznaczny sposób określać cele projektu oraz identyfikować zakres rzeczowy przedsięwzięcia (np. temat i zasięg kampanii informacyjnej, nazwa obszaru chronionego). Max 100 znaków. </w:t>
      </w:r>
    </w:p>
    <w:p w14:paraId="477F2DFD"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1.2 Nazwa skrócona (akronim) </w:t>
      </w:r>
    </w:p>
    <w:p w14:paraId="75140D3C"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Jeśli to możliwe i konieczne należy podać skróconą nazwę projektu, którą wnioskodawca będzie się posługiwał w kontaktach roboczych podczas realizacji projektu. Jeśli nie ma takiej konieczności należy wpisać "NIE DOTYCZY". </w:t>
      </w:r>
    </w:p>
    <w:p w14:paraId="1D4CBE32"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1.3 Planowany czas realizacji projektu</w:t>
      </w:r>
    </w:p>
    <w:p w14:paraId="2429405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rPr>
        <w:t>Data rozpoczęcia projektu jest tożsama z rozpoczęciem realizacji. Data rozpoczęcia może być wcześniejsza niż data złożenia wniosku czy podpisania umowy. Data kwalifikowalności wydatków poniesionych w ramach projektu nie może być późniejsza niż 31 grudnia 2029 r.</w:t>
      </w:r>
      <w:r w:rsidRPr="009E7A75">
        <w:rPr>
          <w:rFonts w:ascii="Open Sans" w:hAnsi="Open Sans"/>
          <w:color w:val="FF0000"/>
        </w:rPr>
        <w:t xml:space="preserve"> </w:t>
      </w:r>
    </w:p>
    <w:p w14:paraId="5D95D13F"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rozpoczęcia: </w:t>
      </w:r>
      <w:r w:rsidRPr="009E7A75">
        <w:rPr>
          <w:rFonts w:ascii="Open Sans" w:hAnsi="Open Sans" w:cs="Open Sans"/>
        </w:rPr>
        <w:tab/>
        <w:t xml:space="preserve"> DD-MM-RRRR</w:t>
      </w:r>
    </w:p>
    <w:p w14:paraId="57894BF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zakończenia: </w:t>
      </w:r>
      <w:r w:rsidRPr="009E7A75">
        <w:rPr>
          <w:rFonts w:ascii="Open Sans" w:hAnsi="Open Sans" w:cs="Open Sans"/>
        </w:rPr>
        <w:tab/>
        <w:t xml:space="preserve"> DD-MM-RRRR</w:t>
      </w:r>
    </w:p>
    <w:p w14:paraId="4933C953"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p>
    <w:p w14:paraId="62BF4E64"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0" w:name="_Hlk157014197"/>
      <w:r w:rsidRPr="009E7A75">
        <w:rPr>
          <w:rFonts w:ascii="Open Sans" w:eastAsia="Times New Roman" w:hAnsi="Open Sans" w:cs="Open Sans"/>
          <w:b/>
          <w:bCs/>
          <w:kern w:val="32"/>
        </w:rPr>
        <w:t xml:space="preserve">1.4 Całkowity budżet projektu </w:t>
      </w:r>
    </w:p>
    <w:bookmarkEnd w:id="0"/>
    <w:p w14:paraId="602F38FA"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1.5.1 Całkowita wartość projektu </w:t>
      </w:r>
      <w:r w:rsidRPr="009E7A75">
        <w:rPr>
          <w:rFonts w:ascii="Open Sans" w:hAnsi="Open Sans" w:cs="Open Sans"/>
        </w:rPr>
        <w:tab/>
        <w:t xml:space="preserve"> </w:t>
      </w:r>
    </w:p>
    <w:p w14:paraId="0EA9C92E"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1.5.2 Całkowite koszty kwalifikowalne </w:t>
      </w:r>
      <w:r w:rsidRPr="009E7A75">
        <w:rPr>
          <w:rFonts w:ascii="Open Sans" w:hAnsi="Open Sans" w:cs="Open Sans"/>
        </w:rPr>
        <w:tab/>
        <w:t xml:space="preserve"> </w:t>
      </w:r>
    </w:p>
    <w:p w14:paraId="2297B4F1"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1.5.3 Wysokość środków UE</w:t>
      </w:r>
      <w:r w:rsidRPr="009E7A75">
        <w:rPr>
          <w:rFonts w:ascii="Open Sans" w:hAnsi="Open Sans" w:cs="Open Sans"/>
        </w:rPr>
        <w:tab/>
        <w:t xml:space="preserve"> </w:t>
      </w:r>
    </w:p>
    <w:p w14:paraId="67CF07DC" w14:textId="77777777" w:rsidR="002D7205" w:rsidRDefault="002D7205" w:rsidP="009E7A75">
      <w:pPr>
        <w:spacing w:before="120" w:after="120" w:line="23" w:lineRule="atLeast"/>
        <w:rPr>
          <w:rFonts w:ascii="Open Sans" w:hAnsi="Open Sans" w:cs="Open Sans"/>
          <w:b/>
          <w:bCs/>
        </w:rPr>
      </w:pPr>
    </w:p>
    <w:p w14:paraId="3105431D" w14:textId="72C1DB83" w:rsidR="009E7A75" w:rsidRPr="009E7A75" w:rsidRDefault="009E7A75" w:rsidP="002D7205">
      <w:pPr>
        <w:keepNext/>
        <w:spacing w:before="120" w:after="120" w:line="23" w:lineRule="atLeast"/>
        <w:outlineLvl w:val="0"/>
        <w:rPr>
          <w:rFonts w:ascii="Open Sans" w:eastAsia="Times New Roman" w:hAnsi="Open Sans" w:cs="Open Sans"/>
          <w:b/>
          <w:bCs/>
          <w:kern w:val="32"/>
        </w:rPr>
      </w:pPr>
      <w:r w:rsidRPr="009E7A75">
        <w:rPr>
          <w:rFonts w:ascii="Open Sans" w:hAnsi="Open Sans" w:cs="Open Sans"/>
          <w:b/>
          <w:bCs/>
        </w:rPr>
        <w:t>1.5 Beneficjent</w:t>
      </w:r>
    </w:p>
    <w:p w14:paraId="31EC86E7"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Nazwa: …………………..</w:t>
      </w:r>
    </w:p>
    <w:p w14:paraId="7B8ADAF9" w14:textId="77777777" w:rsidR="009E7A75" w:rsidRDefault="009E7A75" w:rsidP="009E7A75">
      <w:pPr>
        <w:spacing w:before="120" w:after="120" w:line="23" w:lineRule="atLeast"/>
        <w:rPr>
          <w:rFonts w:ascii="Open Sans" w:hAnsi="Open Sans" w:cs="Open Sans"/>
          <w:b/>
          <w:bCs/>
        </w:rPr>
      </w:pPr>
    </w:p>
    <w:p w14:paraId="5A001DD0" w14:textId="0E5F1817" w:rsidR="009E7A75" w:rsidRPr="009E7A75" w:rsidRDefault="002D7205" w:rsidP="002D7205">
      <w:pPr>
        <w:keepNext/>
        <w:spacing w:before="120" w:after="120" w:line="23" w:lineRule="atLeast"/>
        <w:outlineLvl w:val="0"/>
        <w:rPr>
          <w:rFonts w:ascii="Open Sans" w:hAnsi="Open Sans" w:cs="Open Sans"/>
          <w:b/>
          <w:bCs/>
        </w:rPr>
      </w:pPr>
      <w:r w:rsidRPr="009E7A75">
        <w:rPr>
          <w:rFonts w:ascii="Open Sans" w:eastAsia="Times New Roman" w:hAnsi="Open Sans" w:cs="Open Sans"/>
          <w:b/>
          <w:bCs/>
          <w:kern w:val="32"/>
        </w:rPr>
        <w:t>1.</w:t>
      </w:r>
      <w:r>
        <w:rPr>
          <w:rFonts w:ascii="Open Sans" w:hAnsi="Open Sans" w:cs="Open Sans"/>
          <w:b/>
          <w:bCs/>
        </w:rPr>
        <w:t xml:space="preserve">6 </w:t>
      </w:r>
      <w:r w:rsidR="009E7A75" w:rsidRPr="009E7A75">
        <w:rPr>
          <w:rFonts w:ascii="Open Sans" w:hAnsi="Open Sans" w:cs="Open Sans"/>
          <w:b/>
          <w:bCs/>
        </w:rPr>
        <w:t xml:space="preserve">Podmioty upoważnione do ponoszenia wydatków w ramach projektu </w:t>
      </w:r>
    </w:p>
    <w:p w14:paraId="5184A2D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upoważnia inny podmiot do ponoszenia wydatków kwalifikowalnych lub planuje uznać za kwalifikowalne wydatki, które zostały już poniesione przez inny podmiot, należy podać nazwę podmiotu. </w:t>
      </w:r>
    </w:p>
    <w:p w14:paraId="686893C8"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W przypadku gdy, podmiot poniósł już wydatki kwalifikowalne</w:t>
      </w:r>
      <w:r w:rsidRPr="009E7A75">
        <w:rPr>
          <w:rFonts w:ascii="Open Sans" w:hAnsi="Open Sans" w:cs="Open Sans"/>
          <w:bCs/>
          <w:color w:val="000000"/>
          <w:lang w:eastAsia="pl-PL"/>
        </w:rPr>
        <w:t xml:space="preserve"> </w:t>
      </w:r>
      <w:r w:rsidRPr="009E7A75">
        <w:rPr>
          <w:rFonts w:ascii="Open Sans" w:hAnsi="Open Sans" w:cs="Arial"/>
          <w:bCs/>
          <w:color w:val="000000"/>
          <w:lang w:eastAsia="pl-PL"/>
        </w:rPr>
        <w:t xml:space="preserve">należy oświadczyć, że wydatki poniesione przez ten podmiot spełniają warunki kwalifikowalności wydatków </w:t>
      </w:r>
      <w:r w:rsidRPr="009E7A75">
        <w:rPr>
          <w:rFonts w:ascii="Open Sans" w:hAnsi="Open Sans" w:cs="Open Sans"/>
          <w:bCs/>
          <w:color w:val="000000"/>
          <w:lang w:eastAsia="pl-PL"/>
        </w:rPr>
        <w:t xml:space="preserve">oraz </w:t>
      </w:r>
      <w:r w:rsidRPr="009E7A75">
        <w:rPr>
          <w:rFonts w:ascii="Open Sans" w:hAnsi="Open Sans" w:cs="Arial"/>
          <w:bCs/>
          <w:color w:val="000000"/>
          <w:lang w:eastAsia="pl-PL"/>
        </w:rPr>
        <w:t xml:space="preserve">opisać strukturę własności majątku wytworzonego w związku z realizacją projektu oraz sposób zapewnienia trwałości projektu. </w:t>
      </w:r>
    </w:p>
    <w:p w14:paraId="0EFA52E6" w14:textId="1CFF0C3E" w:rsid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podmiot będzie ponosił wydatki kwalifikowane należy załączyć porozumienie lub umowę </w:t>
      </w:r>
      <w:r>
        <w:rPr>
          <w:rFonts w:ascii="Open Sans" w:hAnsi="Open Sans" w:cs="Arial"/>
          <w:bCs/>
          <w:color w:val="000000"/>
          <w:lang w:eastAsia="pl-PL"/>
        </w:rPr>
        <w:t xml:space="preserve">zawartą z poszanowaniem obowiązujących przepisów, w tym przepisów dotyczących zamówień publicznych, </w:t>
      </w:r>
      <w:r w:rsidRPr="009E7A75">
        <w:rPr>
          <w:rFonts w:ascii="Open Sans" w:hAnsi="Open Sans" w:cs="Arial"/>
          <w:bCs/>
          <w:color w:val="000000"/>
          <w:lang w:eastAsia="pl-PL"/>
        </w:rPr>
        <w:t>pomiędzy wnioskodawcą a danym podmiotem, na podstawie, której staje się on podmiotem upoważnionym do ponoszenia wydatków kwalifikowalnych w przyszłości w ramach danego projektu.</w:t>
      </w:r>
    </w:p>
    <w:p w14:paraId="13B1CBA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56100E4D" w14:textId="33D523AD" w:rsidR="002962E7" w:rsidRPr="009E7A75" w:rsidRDefault="009E7A75" w:rsidP="00591E9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nie zamierza upoważnić innego podmiotu do ponoszenia wydatków kwalifikowalnych w ramach projektu, należy wpisać "Nie dotyczy”. </w:t>
      </w:r>
    </w:p>
    <w:p w14:paraId="53B6C7D1" w14:textId="4CAB0564"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1" w:name="_Hlk157014238"/>
      <w:bookmarkStart w:id="2" w:name="_Hlk157014277"/>
      <w:r w:rsidRPr="009E7A75">
        <w:rPr>
          <w:rFonts w:ascii="Open Sans" w:eastAsia="Times New Roman" w:hAnsi="Open Sans" w:cs="Open Sans"/>
          <w:b/>
          <w:bCs/>
          <w:kern w:val="32"/>
        </w:rPr>
        <w:t xml:space="preserve">1.7 </w:t>
      </w:r>
      <w:bookmarkEnd w:id="1"/>
      <w:r w:rsidR="009D1C7A" w:rsidRPr="009D1C7A">
        <w:rPr>
          <w:rFonts w:ascii="Open Sans" w:hAnsi="Open Sans" w:cs="Open Sans"/>
          <w:b/>
          <w:bCs/>
        </w:rPr>
        <w:t>Uzasadnienie potrzeby realizacji projektu oraz właściwa identyfikacja grupy docelowej/grup docelowych</w:t>
      </w:r>
    </w:p>
    <w:bookmarkEnd w:id="2"/>
    <w:p w14:paraId="16F48722" w14:textId="77777777" w:rsidR="0076678C"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1) Należy wykazać przeprowadzenie analizy s</w:t>
      </w:r>
      <w:r w:rsidR="004D2580">
        <w:rPr>
          <w:rFonts w:ascii="Open Sans" w:hAnsi="Open Sans" w:cs="Arial"/>
          <w:bCs/>
          <w:color w:val="000000"/>
          <w:lang w:eastAsia="pl-PL"/>
        </w:rPr>
        <w:t>ytuacji istn</w:t>
      </w:r>
      <w:r w:rsidRPr="009E7A75">
        <w:rPr>
          <w:rFonts w:ascii="Open Sans" w:hAnsi="Open Sans" w:cs="Arial"/>
          <w:bCs/>
          <w:color w:val="000000"/>
          <w:lang w:eastAsia="pl-PL"/>
        </w:rPr>
        <w:t>iejące</w:t>
      </w:r>
      <w:r w:rsidR="004D2580">
        <w:rPr>
          <w:rFonts w:ascii="Open Sans" w:hAnsi="Open Sans" w:cs="Arial"/>
          <w:bCs/>
          <w:color w:val="000000"/>
          <w:lang w:eastAsia="pl-PL"/>
        </w:rPr>
        <w:t>j</w:t>
      </w:r>
      <w:r w:rsidRPr="009E7A75">
        <w:rPr>
          <w:rFonts w:ascii="Open Sans" w:hAnsi="Open Sans" w:cs="Arial"/>
          <w:bCs/>
          <w:color w:val="000000"/>
          <w:lang w:eastAsia="pl-PL"/>
        </w:rPr>
        <w:t xml:space="preserve"> i zidentyfikować </w:t>
      </w:r>
      <w:r w:rsidR="006F3641">
        <w:rPr>
          <w:rFonts w:ascii="Open Sans" w:hAnsi="Open Sans" w:cs="Arial"/>
          <w:bCs/>
          <w:color w:val="000000"/>
          <w:lang w:eastAsia="pl-PL"/>
        </w:rPr>
        <w:t>występujące w danym obszarze problemy na podstawie danych, takich jak badania ogólnodostępne (uznane) przez instytucje publiczne oraz badania własne</w:t>
      </w:r>
      <w:r w:rsidR="0076678C">
        <w:rPr>
          <w:rFonts w:ascii="Open Sans" w:hAnsi="Open Sans" w:cs="Arial"/>
          <w:bCs/>
          <w:color w:val="000000"/>
          <w:lang w:eastAsia="pl-PL"/>
        </w:rPr>
        <w:t>.</w:t>
      </w:r>
      <w:r w:rsidR="006F3641">
        <w:rPr>
          <w:rFonts w:ascii="Open Sans" w:hAnsi="Open Sans" w:cs="Arial"/>
          <w:bCs/>
          <w:color w:val="000000"/>
          <w:lang w:eastAsia="pl-PL"/>
        </w:rPr>
        <w:t xml:space="preserve"> </w:t>
      </w:r>
    </w:p>
    <w:p w14:paraId="261C8A79" w14:textId="75FD4075" w:rsidR="009E7A75" w:rsidRPr="009E7A75" w:rsidRDefault="0076678C"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Należy </w:t>
      </w:r>
      <w:r w:rsidR="006F3641">
        <w:rPr>
          <w:rFonts w:ascii="Open Sans" w:hAnsi="Open Sans" w:cs="Arial"/>
          <w:bCs/>
          <w:color w:val="000000"/>
          <w:lang w:eastAsia="pl-PL"/>
        </w:rPr>
        <w:t>w</w:t>
      </w:r>
      <w:r>
        <w:rPr>
          <w:rFonts w:ascii="Open Sans" w:hAnsi="Open Sans" w:cs="Arial"/>
          <w:bCs/>
          <w:color w:val="000000"/>
          <w:lang w:eastAsia="pl-PL"/>
        </w:rPr>
        <w:t>sk</w:t>
      </w:r>
      <w:r w:rsidR="006F3641">
        <w:rPr>
          <w:rFonts w:ascii="Open Sans" w:hAnsi="Open Sans" w:cs="Arial"/>
          <w:bCs/>
          <w:color w:val="000000"/>
          <w:lang w:eastAsia="pl-PL"/>
        </w:rPr>
        <w:t>azać konkretne problemy dotyczące braków i potrzeb grupy docelowej lub grup docelowych w zakresie edukacji i informacji nt. ochrony przyrody i różnorodności biologicznej oraz wpływu zanieczyszczeń na stan środowiska i zdrowia ludzi</w:t>
      </w:r>
      <w:r w:rsidR="0088669A">
        <w:rPr>
          <w:rFonts w:ascii="Open Sans" w:hAnsi="Open Sans" w:cs="Arial"/>
          <w:bCs/>
          <w:color w:val="000000"/>
          <w:lang w:eastAsia="pl-PL"/>
        </w:rPr>
        <w:t>. Zdiagnozowane niedostatki i potrzeby powinny być oparte na rzetelnych i wiarygodnych danych empirycznych wraz ze</w:t>
      </w:r>
      <w:r w:rsidR="009E7A75" w:rsidRPr="009E7A75">
        <w:rPr>
          <w:rFonts w:ascii="Open Sans" w:hAnsi="Open Sans" w:cs="Arial"/>
          <w:bCs/>
          <w:color w:val="000000"/>
          <w:lang w:eastAsia="pl-PL"/>
        </w:rPr>
        <w:t xml:space="preserve"> wskaza</w:t>
      </w:r>
      <w:r w:rsidR="0088669A">
        <w:rPr>
          <w:rFonts w:ascii="Open Sans" w:hAnsi="Open Sans" w:cs="Arial"/>
          <w:bCs/>
          <w:color w:val="000000"/>
          <w:lang w:eastAsia="pl-PL"/>
        </w:rPr>
        <w:t>niem</w:t>
      </w:r>
      <w:r w:rsidR="009E7A75" w:rsidRPr="009E7A75">
        <w:rPr>
          <w:rFonts w:ascii="Open Sans" w:hAnsi="Open Sans" w:cs="Arial"/>
          <w:bCs/>
          <w:color w:val="000000"/>
          <w:lang w:eastAsia="pl-PL"/>
        </w:rPr>
        <w:t xml:space="preserve"> źród</w:t>
      </w:r>
      <w:r w:rsidR="0088669A">
        <w:rPr>
          <w:rFonts w:ascii="Open Sans" w:hAnsi="Open Sans" w:cs="Arial"/>
          <w:bCs/>
          <w:color w:val="000000"/>
          <w:lang w:eastAsia="pl-PL"/>
        </w:rPr>
        <w:t>eł</w:t>
      </w:r>
      <w:r w:rsidR="009E7A75" w:rsidRPr="009E7A75">
        <w:rPr>
          <w:rFonts w:ascii="Open Sans" w:hAnsi="Open Sans" w:cs="Arial"/>
          <w:bCs/>
          <w:color w:val="000000"/>
          <w:lang w:eastAsia="pl-PL"/>
        </w:rPr>
        <w:t xml:space="preserve"> </w:t>
      </w:r>
      <w:r>
        <w:rPr>
          <w:rFonts w:ascii="Open Sans" w:hAnsi="Open Sans" w:cs="Arial"/>
          <w:bCs/>
          <w:color w:val="000000"/>
          <w:lang w:eastAsia="pl-PL"/>
        </w:rPr>
        <w:t>informacji</w:t>
      </w:r>
      <w:r w:rsidR="009E7A75" w:rsidRPr="009E7A75">
        <w:rPr>
          <w:rFonts w:ascii="Open Sans" w:hAnsi="Open Sans" w:cs="Arial"/>
          <w:bCs/>
          <w:color w:val="000000"/>
          <w:lang w:eastAsia="pl-PL"/>
        </w:rPr>
        <w:t>.</w:t>
      </w:r>
    </w:p>
    <w:p w14:paraId="393AF21D" w14:textId="41375AFE" w:rsidR="00955EB2" w:rsidRPr="00AA4905" w:rsidRDefault="009E7A7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2) Należy  opisać </w:t>
      </w:r>
      <w:r w:rsidR="00955EB2">
        <w:rPr>
          <w:rFonts w:ascii="Open Sans" w:hAnsi="Open Sans" w:cs="Arial"/>
          <w:bCs/>
          <w:color w:val="000000"/>
          <w:lang w:eastAsia="pl-PL"/>
        </w:rPr>
        <w:t xml:space="preserve">grupę docelową lub </w:t>
      </w:r>
      <w:r w:rsidRPr="009E7A75">
        <w:rPr>
          <w:rFonts w:ascii="Open Sans" w:hAnsi="Open Sans" w:cs="Arial"/>
          <w:bCs/>
          <w:color w:val="000000"/>
          <w:lang w:eastAsia="pl-PL"/>
        </w:rPr>
        <w:t>grupy docelowe projektu,</w:t>
      </w:r>
      <w:r w:rsidR="00955EB2">
        <w:rPr>
          <w:rFonts w:ascii="Open Sans" w:hAnsi="Open Sans" w:cs="Arial"/>
          <w:bCs/>
          <w:color w:val="000000"/>
          <w:lang w:eastAsia="pl-PL"/>
        </w:rPr>
        <w:t xml:space="preserve"> przedstawić każdą z grup w odniesieniu do celów projektu,</w:t>
      </w:r>
      <w:r w:rsidRPr="009E7A75">
        <w:rPr>
          <w:rFonts w:ascii="Open Sans" w:hAnsi="Open Sans" w:cs="Arial"/>
          <w:bCs/>
          <w:color w:val="000000"/>
          <w:lang w:eastAsia="pl-PL"/>
        </w:rPr>
        <w:t xml:space="preserve"> uzasadnić wybór każdej z nich przez rozpoznanie potrzeb, motywacji, sposobu myślenia oraz wskazać źródła będące podstawą wyboru poszczególnych grup docelowych (badania, analizy, doświadczenie i wiedza wnioskodawcy).</w:t>
      </w:r>
    </w:p>
    <w:p w14:paraId="21694D16" w14:textId="2DC40112"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12B491D1" w:rsidR="00F5125F"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lastRenderedPageBreak/>
        <w:t>Metoda SMART oznacza, że cele powinny stosować się do poniższych 5 kryteriów:</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Specific</w:t>
      </w:r>
      <w:proofErr w:type="spellEnd"/>
      <w:r w:rsidRPr="00955EB2">
        <w:rPr>
          <w:rFonts w:ascii="Open Sans" w:hAnsi="Open Sans" w:cs="Arial"/>
          <w:bCs/>
          <w:color w:val="000000"/>
          <w:lang w:eastAsia="pl-PL"/>
        </w:rPr>
        <w:t xml:space="preserve"> – cele muszą być konkretne, powinna być możliwość łatwego określenia, że dany cel został zrealizowany,</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Measurable</w:t>
      </w:r>
      <w:proofErr w:type="spellEnd"/>
      <w:r w:rsidRPr="00955EB2">
        <w:rPr>
          <w:rFonts w:ascii="Open Sans" w:hAnsi="Open Sans" w:cs="Arial"/>
          <w:bCs/>
          <w:color w:val="000000"/>
          <w:lang w:eastAsia="pl-PL"/>
        </w:rPr>
        <w:t xml:space="preserve"> – mierzalny, a więc taki, gdzie postęp bądź jego realizacja jest możliwy do pokazania na liczbach,</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Assignable</w:t>
      </w:r>
      <w:proofErr w:type="spellEnd"/>
      <w:r w:rsidRPr="00955EB2">
        <w:rPr>
          <w:rFonts w:ascii="Open Sans" w:hAnsi="Open Sans" w:cs="Arial"/>
          <w:bCs/>
          <w:color w:val="000000"/>
          <w:lang w:eastAsia="pl-PL"/>
        </w:rPr>
        <w:t xml:space="preserve"> – możliwe do przypisania do kogoś,</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Realistic</w:t>
      </w:r>
      <w:proofErr w:type="spellEnd"/>
      <w:r w:rsidRPr="00955EB2">
        <w:rPr>
          <w:rFonts w:ascii="Open Sans" w:hAnsi="Open Sans" w:cs="Arial"/>
          <w:bCs/>
          <w:color w:val="000000"/>
          <w:lang w:eastAsia="pl-PL"/>
        </w:rPr>
        <w:t xml:space="preserve"> – cel musi być realistyczny,</w:t>
      </w:r>
      <w:r w:rsidRPr="00955EB2">
        <w:rPr>
          <w:rFonts w:ascii="Open Sans" w:hAnsi="Open Sans" w:cs="Arial"/>
          <w:bCs/>
          <w:color w:val="000000"/>
          <w:lang w:eastAsia="pl-PL"/>
        </w:rPr>
        <w:br/>
        <w:t>Time-</w:t>
      </w:r>
      <w:proofErr w:type="spellStart"/>
      <w:r w:rsidRPr="00955EB2">
        <w:rPr>
          <w:rFonts w:ascii="Open Sans" w:hAnsi="Open Sans" w:cs="Arial"/>
          <w:bCs/>
          <w:color w:val="000000"/>
          <w:lang w:eastAsia="pl-PL"/>
        </w:rPr>
        <w:t>bound</w:t>
      </w:r>
      <w:proofErr w:type="spellEnd"/>
      <w:r w:rsidRPr="00955EB2">
        <w:rPr>
          <w:rFonts w:ascii="Open Sans" w:hAnsi="Open Sans" w:cs="Arial"/>
          <w:bCs/>
          <w:color w:val="000000"/>
          <w:lang w:eastAsia="pl-PL"/>
        </w:rPr>
        <w:t xml:space="preserve"> – ograniczony czasowo - cel musi mieć termin realizacji.</w:t>
      </w:r>
    </w:p>
    <w:p w14:paraId="3429E9BF" w14:textId="77777777" w:rsidR="00955EB2" w:rsidRPr="00955EB2" w:rsidRDefault="00955EB2" w:rsidP="00955EB2"/>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3"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3"/>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1720A23" w14:textId="538BC96A" w:rsidR="00255A14" w:rsidRPr="00255A14" w:rsidRDefault="00255A14" w:rsidP="00255A14">
      <w:pPr>
        <w:keepNext/>
        <w:spacing w:before="240" w:after="60"/>
        <w:outlineLvl w:val="0"/>
        <w:rPr>
          <w:rFonts w:ascii="Open Sans" w:eastAsia="Times New Roman" w:hAnsi="Open Sans" w:cs="Open Sans"/>
          <w:b/>
          <w:bCs/>
          <w:kern w:val="32"/>
        </w:rPr>
      </w:pPr>
      <w:r w:rsidRPr="00255A14">
        <w:rPr>
          <w:rFonts w:ascii="Open Sans" w:eastAsia="Times New Roman" w:hAnsi="Open Sans" w:cs="Open Sans"/>
          <w:b/>
          <w:bCs/>
          <w:kern w:val="32"/>
        </w:rPr>
        <w:t xml:space="preserve">2.2 Opis i uzasadnienie planowanych </w:t>
      </w:r>
      <w:r w:rsidR="00FE35A5">
        <w:rPr>
          <w:rFonts w:ascii="Open Sans" w:eastAsia="Times New Roman" w:hAnsi="Open Sans" w:cs="Open Sans"/>
          <w:b/>
          <w:bCs/>
          <w:kern w:val="32"/>
        </w:rPr>
        <w:t>zadań</w:t>
      </w:r>
      <w:r w:rsidRPr="00255A14">
        <w:rPr>
          <w:rFonts w:ascii="Open Sans" w:eastAsia="Times New Roman" w:hAnsi="Open Sans" w:cs="Open Sans"/>
          <w:b/>
          <w:bCs/>
          <w:kern w:val="32"/>
        </w:rPr>
        <w:t xml:space="preserve"> </w:t>
      </w:r>
    </w:p>
    <w:p w14:paraId="5EFB97DC" w14:textId="54666748"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Każde </w:t>
      </w:r>
      <w:r w:rsidR="00DD2241">
        <w:rPr>
          <w:rFonts w:ascii="Open Sans" w:hAnsi="Open Sans" w:cs="Open Sans"/>
          <w:bCs/>
          <w:color w:val="000000"/>
          <w:szCs w:val="24"/>
        </w:rPr>
        <w:t>zadanie</w:t>
      </w:r>
      <w:r w:rsidRPr="00255A14">
        <w:rPr>
          <w:rFonts w:ascii="Open Sans" w:hAnsi="Open Sans" w:cs="Open Sans"/>
          <w:bCs/>
          <w:color w:val="000000"/>
          <w:szCs w:val="24"/>
        </w:rPr>
        <w:t xml:space="preserve"> powinno zostać opisane zgodnie z następującym schematem:</w:t>
      </w:r>
    </w:p>
    <w:p w14:paraId="74FDC722" w14:textId="49F10CD9"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1) Nazwa </w:t>
      </w:r>
      <w:r w:rsidR="002962E7">
        <w:rPr>
          <w:rFonts w:ascii="Open Sans" w:hAnsi="Open Sans" w:cs="Open Sans"/>
          <w:bCs/>
          <w:color w:val="000000"/>
          <w:szCs w:val="24"/>
        </w:rPr>
        <w:t>zadania</w:t>
      </w:r>
      <w:r w:rsidRPr="00255A14">
        <w:rPr>
          <w:rFonts w:ascii="Open Sans" w:hAnsi="Open Sans" w:cs="Open Sans"/>
          <w:bCs/>
          <w:color w:val="000000"/>
          <w:szCs w:val="24"/>
        </w:rPr>
        <w:t xml:space="preserve"> - powinna być krótka i w możliwie precyzyjny sposób definiować zakres prac;</w:t>
      </w:r>
    </w:p>
    <w:p w14:paraId="46CD58FD" w14:textId="38D180C5"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2) Termin realizacji </w:t>
      </w:r>
      <w:r w:rsidR="002962E7">
        <w:rPr>
          <w:rFonts w:ascii="Open Sans" w:hAnsi="Open Sans" w:cs="Open Sans"/>
          <w:bCs/>
          <w:color w:val="000000"/>
          <w:szCs w:val="24"/>
        </w:rPr>
        <w:t>zadania</w:t>
      </w:r>
      <w:r w:rsidRPr="00255A14">
        <w:rPr>
          <w:rFonts w:ascii="Open Sans" w:hAnsi="Open Sans" w:cs="Open Sans"/>
          <w:bCs/>
          <w:color w:val="000000"/>
          <w:szCs w:val="24"/>
        </w:rPr>
        <w:t xml:space="preserve"> (daty graniczne);</w:t>
      </w:r>
    </w:p>
    <w:p w14:paraId="4EDBC2A4" w14:textId="449A8B09" w:rsidR="00255A14" w:rsidRPr="00DD2241"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szCs w:val="24"/>
        </w:rPr>
      </w:pPr>
      <w:r w:rsidRPr="00233E36">
        <w:rPr>
          <w:rFonts w:ascii="Open Sans" w:hAnsi="Open Sans" w:cs="Open Sans"/>
          <w:bCs/>
          <w:szCs w:val="24"/>
        </w:rPr>
        <w:t>3) Podmiot</w:t>
      </w:r>
      <w:r w:rsidR="00233E36">
        <w:rPr>
          <w:rFonts w:ascii="Open Sans" w:hAnsi="Open Sans" w:cs="Open Sans"/>
          <w:bCs/>
          <w:szCs w:val="24"/>
        </w:rPr>
        <w:t xml:space="preserve"> realizujący</w:t>
      </w:r>
      <w:r w:rsidRPr="00233E36">
        <w:rPr>
          <w:rFonts w:ascii="Open Sans" w:hAnsi="Open Sans" w:cs="Open Sans"/>
          <w:bCs/>
          <w:szCs w:val="24"/>
        </w:rPr>
        <w:t xml:space="preserve"> </w:t>
      </w:r>
      <w:r w:rsidR="002962E7" w:rsidRPr="00233E36">
        <w:rPr>
          <w:rFonts w:ascii="Open Sans" w:hAnsi="Open Sans" w:cs="Open Sans"/>
          <w:bCs/>
          <w:szCs w:val="24"/>
        </w:rPr>
        <w:t>zadani</w:t>
      </w:r>
      <w:r w:rsidR="00233E36">
        <w:rPr>
          <w:rFonts w:ascii="Open Sans" w:hAnsi="Open Sans" w:cs="Open Sans"/>
          <w:bCs/>
          <w:szCs w:val="24"/>
        </w:rPr>
        <w:t>e (wnioskodawca lub realizator)</w:t>
      </w:r>
      <w:r w:rsidRPr="00233E36">
        <w:rPr>
          <w:rFonts w:ascii="Open Sans" w:hAnsi="Open Sans" w:cs="Open Sans"/>
          <w:bCs/>
          <w:szCs w:val="24"/>
        </w:rPr>
        <w:t>;</w:t>
      </w:r>
    </w:p>
    <w:p w14:paraId="5EB74A82" w14:textId="5B2B82B1" w:rsidR="00EA2368"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4) Opis podejmowanych </w:t>
      </w:r>
      <w:r w:rsidR="002962E7">
        <w:rPr>
          <w:rFonts w:ascii="Open Sans" w:hAnsi="Open Sans" w:cs="Open Sans"/>
          <w:bCs/>
          <w:color w:val="000000"/>
          <w:szCs w:val="24"/>
        </w:rPr>
        <w:t>zadań</w:t>
      </w:r>
      <w:r w:rsidRPr="00FE35A5">
        <w:rPr>
          <w:rFonts w:ascii="Open Sans" w:hAnsi="Open Sans" w:cs="Open Sans"/>
          <w:bCs/>
          <w:color w:val="000000"/>
          <w:szCs w:val="24"/>
        </w:rPr>
        <w:t xml:space="preserve"> powinien</w:t>
      </w:r>
      <w:r w:rsidR="00EA2368">
        <w:rPr>
          <w:rFonts w:ascii="Open Sans" w:hAnsi="Open Sans" w:cs="Open Sans"/>
          <w:bCs/>
          <w:color w:val="000000"/>
          <w:szCs w:val="24"/>
        </w:rPr>
        <w:t>:</w:t>
      </w:r>
    </w:p>
    <w:p w14:paraId="0D05AC7B" w14:textId="5C47CED0"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-uwzględniać  tematykę z ewentualnym wskazaniem szerzenia wiedzy o obszarach chronionych w Polsce i/lub gatunkach objętych ochroną ścisła lub częściową</w:t>
      </w:r>
      <w:r w:rsidR="00751488">
        <w:rPr>
          <w:rFonts w:ascii="Open Sans" w:hAnsi="Open Sans" w:cs="Open Sans"/>
          <w:bCs/>
          <w:color w:val="000000"/>
          <w:szCs w:val="24"/>
        </w:rPr>
        <w:t>. Należy</w:t>
      </w:r>
      <w:r>
        <w:rPr>
          <w:rFonts w:ascii="Open Sans" w:hAnsi="Open Sans" w:cs="Open Sans"/>
          <w:bCs/>
          <w:color w:val="000000"/>
          <w:szCs w:val="24"/>
        </w:rPr>
        <w:t xml:space="preserve"> opisać konkretne obszary </w:t>
      </w:r>
      <w:r w:rsidR="00751488">
        <w:rPr>
          <w:rFonts w:ascii="Open Sans" w:hAnsi="Open Sans" w:cs="Open Sans"/>
          <w:bCs/>
          <w:color w:val="000000"/>
          <w:szCs w:val="24"/>
        </w:rPr>
        <w:t>(</w:t>
      </w:r>
      <w:r>
        <w:rPr>
          <w:rFonts w:ascii="Open Sans" w:hAnsi="Open Sans" w:cs="Open Sans"/>
          <w:bCs/>
          <w:color w:val="000000"/>
          <w:szCs w:val="24"/>
        </w:rPr>
        <w:t>PN, rezerwaty, Natura 2000</w:t>
      </w:r>
      <w:r w:rsidR="00751488">
        <w:rPr>
          <w:rFonts w:ascii="Open Sans" w:hAnsi="Open Sans" w:cs="Open Sans"/>
          <w:bCs/>
          <w:color w:val="000000"/>
          <w:szCs w:val="24"/>
        </w:rPr>
        <w:t>)</w:t>
      </w:r>
      <w:r>
        <w:rPr>
          <w:rFonts w:ascii="Open Sans" w:hAnsi="Open Sans" w:cs="Open Sans"/>
          <w:bCs/>
          <w:color w:val="000000"/>
          <w:szCs w:val="24"/>
        </w:rPr>
        <w:t xml:space="preserve"> i gatunki;</w:t>
      </w:r>
    </w:p>
    <w:p w14:paraId="5D1F3358" w14:textId="06E47C57"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uszczegół</w:t>
      </w:r>
      <w:r>
        <w:rPr>
          <w:rFonts w:ascii="Open Sans" w:hAnsi="Open Sans" w:cs="Open Sans"/>
          <w:bCs/>
          <w:color w:val="000000"/>
          <w:szCs w:val="24"/>
        </w:rPr>
        <w:t>a</w:t>
      </w:r>
      <w:r w:rsidR="00FE35A5" w:rsidRPr="00FE35A5">
        <w:rPr>
          <w:rFonts w:ascii="Open Sans" w:hAnsi="Open Sans" w:cs="Open Sans"/>
          <w:bCs/>
          <w:color w:val="000000"/>
          <w:szCs w:val="24"/>
        </w:rPr>
        <w:t>wi</w:t>
      </w:r>
      <w:r>
        <w:rPr>
          <w:rFonts w:ascii="Open Sans" w:hAnsi="Open Sans" w:cs="Open Sans"/>
          <w:bCs/>
          <w:color w:val="000000"/>
          <w:szCs w:val="24"/>
        </w:rPr>
        <w:t>ać</w:t>
      </w:r>
      <w:r w:rsidR="00FE35A5" w:rsidRPr="00FE35A5">
        <w:rPr>
          <w:rFonts w:ascii="Open Sans" w:hAnsi="Open Sans" w:cs="Open Sans"/>
          <w:bCs/>
          <w:color w:val="000000"/>
          <w:szCs w:val="24"/>
        </w:rPr>
        <w:t xml:space="preserve"> informacje nt. zakresu każdego zadania przewidzianego do realizacji (w tym min. opis konkretnych </w:t>
      </w:r>
      <w:r w:rsidR="002962E7">
        <w:rPr>
          <w:rFonts w:ascii="Open Sans" w:hAnsi="Open Sans" w:cs="Open Sans"/>
          <w:bCs/>
          <w:color w:val="000000"/>
          <w:szCs w:val="24"/>
        </w:rPr>
        <w:t>form/</w:t>
      </w:r>
      <w:r w:rsidR="00FE35A5" w:rsidRPr="00FE35A5">
        <w:rPr>
          <w:rFonts w:ascii="Open Sans" w:hAnsi="Open Sans" w:cs="Open Sans"/>
          <w:bCs/>
          <w:color w:val="000000"/>
          <w:szCs w:val="24"/>
        </w:rPr>
        <w:t xml:space="preserve">metod/ </w:t>
      </w:r>
      <w:r w:rsidR="002962E7">
        <w:rPr>
          <w:rFonts w:ascii="Open Sans" w:hAnsi="Open Sans" w:cs="Open Sans"/>
          <w:bCs/>
          <w:color w:val="000000"/>
          <w:szCs w:val="24"/>
        </w:rPr>
        <w:t>instrumentów/narzędzi edukacyjnych/narzędzi komunikacji</w:t>
      </w:r>
      <w:r w:rsidR="001C7601">
        <w:rPr>
          <w:rFonts w:ascii="Open Sans" w:hAnsi="Open Sans" w:cs="Open Sans"/>
          <w:bCs/>
          <w:color w:val="000000"/>
          <w:szCs w:val="24"/>
        </w:rPr>
        <w:t>/ technologii przekazu informacji</w:t>
      </w:r>
      <w:r w:rsidR="00C232C9">
        <w:rPr>
          <w:rFonts w:ascii="Open Sans" w:hAnsi="Open Sans" w:cs="Open Sans"/>
          <w:bCs/>
          <w:color w:val="000000"/>
          <w:szCs w:val="24"/>
        </w:rPr>
        <w:t xml:space="preserve"> </w:t>
      </w:r>
      <w:r w:rsidR="00FE35A5" w:rsidRPr="00FE35A5">
        <w:rPr>
          <w:rFonts w:ascii="Open Sans" w:hAnsi="Open Sans" w:cs="Open Sans"/>
          <w:bCs/>
          <w:color w:val="000000"/>
          <w:szCs w:val="24"/>
        </w:rPr>
        <w:t>planowanych do wykorzystania podczas realizacji zadania, temat</w:t>
      </w:r>
      <w:r w:rsidR="00DC339D">
        <w:rPr>
          <w:rFonts w:ascii="Open Sans" w:hAnsi="Open Sans" w:cs="Open Sans"/>
          <w:bCs/>
          <w:color w:val="000000"/>
          <w:szCs w:val="24"/>
        </w:rPr>
        <w:t>ów</w:t>
      </w:r>
      <w:r w:rsidR="00FE35A5" w:rsidRPr="00FE35A5">
        <w:rPr>
          <w:rFonts w:ascii="Open Sans" w:hAnsi="Open Sans" w:cs="Open Sans"/>
          <w:bCs/>
          <w:color w:val="000000"/>
          <w:szCs w:val="24"/>
        </w:rPr>
        <w:t xml:space="preserve">/treści zaplanowanych materiałów edukacyjnych itp.); </w:t>
      </w:r>
    </w:p>
    <w:p w14:paraId="08C07AC7" w14:textId="77777777" w:rsidR="001654E7"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identyfikować grupy docelowe każdego z </w:t>
      </w:r>
      <w:r w:rsidR="00DC339D">
        <w:rPr>
          <w:rFonts w:ascii="Open Sans" w:hAnsi="Open Sans" w:cs="Open Sans"/>
          <w:bCs/>
          <w:color w:val="000000"/>
          <w:szCs w:val="24"/>
        </w:rPr>
        <w:t>zadań</w:t>
      </w:r>
      <w:r w:rsidR="00FE35A5" w:rsidRPr="00FE35A5">
        <w:rPr>
          <w:rFonts w:ascii="Open Sans" w:hAnsi="Open Sans" w:cs="Open Sans"/>
          <w:bCs/>
          <w:color w:val="000000"/>
          <w:szCs w:val="24"/>
        </w:rPr>
        <w:t xml:space="preserve">, </w:t>
      </w:r>
    </w:p>
    <w:p w14:paraId="6285BB01" w14:textId="48E86E19" w:rsidR="00EA2368" w:rsidRDefault="001654E7"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wskazywać sposób aktywizacji grup docelowych oraz ich zaangażowanie w </w:t>
      </w:r>
      <w:r w:rsidR="00C232C9">
        <w:rPr>
          <w:rFonts w:ascii="Open Sans" w:hAnsi="Open Sans" w:cs="Open Sans"/>
          <w:bCs/>
          <w:color w:val="000000"/>
          <w:szCs w:val="24"/>
        </w:rPr>
        <w:t>zadania</w:t>
      </w:r>
      <w:r w:rsidR="00FE35A5" w:rsidRPr="00FE35A5">
        <w:rPr>
          <w:rFonts w:ascii="Open Sans" w:hAnsi="Open Sans" w:cs="Open Sans"/>
          <w:bCs/>
          <w:color w:val="000000"/>
          <w:szCs w:val="24"/>
        </w:rPr>
        <w:t xml:space="preserve"> projektowe</w:t>
      </w:r>
      <w:r w:rsidR="007149DA">
        <w:rPr>
          <w:rFonts w:ascii="Open Sans" w:hAnsi="Open Sans" w:cs="Open Sans"/>
          <w:bCs/>
          <w:color w:val="000000"/>
          <w:szCs w:val="24"/>
        </w:rPr>
        <w:t>,</w:t>
      </w:r>
    </w:p>
    <w:p w14:paraId="7D1DB309" w14:textId="77777777"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7149DA">
        <w:rPr>
          <w:rFonts w:ascii="Open Sans" w:hAnsi="Open Sans" w:cs="Open Sans"/>
          <w:bCs/>
          <w:color w:val="000000"/>
          <w:szCs w:val="24"/>
        </w:rPr>
        <w:t xml:space="preserve"> odnosić się do</w:t>
      </w:r>
      <w:r w:rsidR="005918AE">
        <w:rPr>
          <w:rFonts w:ascii="Open Sans" w:hAnsi="Open Sans" w:cs="Open Sans"/>
          <w:bCs/>
          <w:color w:val="000000"/>
          <w:szCs w:val="24"/>
        </w:rPr>
        <w:t xml:space="preserve"> ich</w:t>
      </w:r>
      <w:r w:rsidR="007149DA">
        <w:rPr>
          <w:rFonts w:ascii="Open Sans" w:hAnsi="Open Sans" w:cs="Open Sans"/>
          <w:bCs/>
          <w:color w:val="000000"/>
          <w:szCs w:val="24"/>
        </w:rPr>
        <w:t xml:space="preserve"> </w:t>
      </w:r>
      <w:r w:rsidR="005918AE">
        <w:rPr>
          <w:rFonts w:ascii="Open Sans" w:hAnsi="Open Sans" w:cs="Open Sans"/>
          <w:bCs/>
          <w:color w:val="000000"/>
          <w:szCs w:val="24"/>
        </w:rPr>
        <w:t>zidentyfikowanych potrzeb,</w:t>
      </w:r>
    </w:p>
    <w:p w14:paraId="51BD3B63" w14:textId="776A5587" w:rsidR="00FE35A5" w:rsidRPr="00FE35A5"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5918AE">
        <w:rPr>
          <w:rFonts w:ascii="Open Sans" w:hAnsi="Open Sans" w:cs="Open Sans"/>
          <w:bCs/>
          <w:color w:val="000000"/>
          <w:szCs w:val="24"/>
        </w:rPr>
        <w:t xml:space="preserve"> </w:t>
      </w:r>
      <w:r w:rsidR="002E494A">
        <w:rPr>
          <w:rFonts w:ascii="Open Sans" w:hAnsi="Open Sans" w:cs="Open Sans"/>
          <w:bCs/>
          <w:color w:val="000000"/>
          <w:szCs w:val="24"/>
        </w:rPr>
        <w:t>uwzględniać</w:t>
      </w:r>
      <w:r w:rsidR="005918AE">
        <w:rPr>
          <w:rFonts w:ascii="Open Sans" w:hAnsi="Open Sans" w:cs="Open Sans"/>
          <w:bCs/>
          <w:color w:val="000000"/>
          <w:szCs w:val="24"/>
        </w:rPr>
        <w:t xml:space="preserve"> </w:t>
      </w:r>
      <w:r w:rsidR="007149DA">
        <w:rPr>
          <w:rFonts w:ascii="Open Sans" w:hAnsi="Open Sans" w:cs="Open Sans"/>
          <w:bCs/>
          <w:color w:val="000000"/>
          <w:szCs w:val="24"/>
        </w:rPr>
        <w:t>cel</w:t>
      </w:r>
      <w:r w:rsidR="002E494A">
        <w:rPr>
          <w:rFonts w:ascii="Open Sans" w:hAnsi="Open Sans" w:cs="Open Sans"/>
          <w:bCs/>
          <w:color w:val="000000"/>
          <w:szCs w:val="24"/>
        </w:rPr>
        <w:t>e</w:t>
      </w:r>
      <w:r w:rsidR="007149DA">
        <w:rPr>
          <w:rFonts w:ascii="Open Sans" w:hAnsi="Open Sans" w:cs="Open Sans"/>
          <w:bCs/>
          <w:color w:val="000000"/>
          <w:szCs w:val="24"/>
        </w:rPr>
        <w:t xml:space="preserve"> szczegółow</w:t>
      </w:r>
      <w:r w:rsidR="002E494A">
        <w:rPr>
          <w:rFonts w:ascii="Open Sans" w:hAnsi="Open Sans" w:cs="Open Sans"/>
          <w:bCs/>
          <w:color w:val="000000"/>
          <w:szCs w:val="24"/>
        </w:rPr>
        <w:t>e;</w:t>
      </w:r>
      <w:r w:rsidR="00FE35A5" w:rsidRPr="00FE35A5">
        <w:rPr>
          <w:rFonts w:ascii="Open Sans" w:hAnsi="Open Sans" w:cs="Open Sans"/>
          <w:bCs/>
          <w:color w:val="000000"/>
          <w:szCs w:val="24"/>
        </w:rPr>
        <w:t xml:space="preserve">                                                                                                                                               </w:t>
      </w:r>
    </w:p>
    <w:p w14:paraId="639C3894" w14:textId="2E7D09F9"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5) Uzasadnienie realizacji </w:t>
      </w:r>
      <w:r w:rsidR="0076678C">
        <w:rPr>
          <w:rFonts w:ascii="Open Sans" w:hAnsi="Open Sans" w:cs="Open Sans"/>
          <w:bCs/>
          <w:color w:val="000000"/>
          <w:szCs w:val="24"/>
        </w:rPr>
        <w:t>zadania</w:t>
      </w:r>
      <w:r w:rsidRPr="00FE35A5">
        <w:rPr>
          <w:rFonts w:ascii="Open Sans" w:hAnsi="Open Sans" w:cs="Open Sans"/>
          <w:bCs/>
          <w:color w:val="000000"/>
          <w:szCs w:val="24"/>
        </w:rPr>
        <w:t xml:space="preserve"> – należy podać powody, dla których niezbędna jest realizacja danego </w:t>
      </w:r>
      <w:r w:rsidR="0076678C">
        <w:rPr>
          <w:rFonts w:ascii="Open Sans" w:hAnsi="Open Sans" w:cs="Open Sans"/>
          <w:bCs/>
          <w:color w:val="000000"/>
          <w:szCs w:val="24"/>
        </w:rPr>
        <w:t>zadania</w:t>
      </w:r>
      <w:r w:rsidRPr="00FE35A5">
        <w:rPr>
          <w:rFonts w:ascii="Open Sans" w:hAnsi="Open Sans" w:cs="Open Sans"/>
          <w:bCs/>
          <w:color w:val="000000"/>
          <w:szCs w:val="24"/>
        </w:rPr>
        <w:t>. Uzasadnienie powinno bazować na dostępnych,</w:t>
      </w:r>
      <w:r w:rsidR="00937F3C">
        <w:rPr>
          <w:rFonts w:ascii="Open Sans" w:hAnsi="Open Sans" w:cs="Open Sans"/>
          <w:bCs/>
          <w:color w:val="000000"/>
          <w:szCs w:val="24"/>
        </w:rPr>
        <w:t xml:space="preserve"> </w:t>
      </w:r>
      <w:r w:rsidRPr="00FE35A5">
        <w:rPr>
          <w:rFonts w:ascii="Open Sans" w:hAnsi="Open Sans" w:cs="Open Sans"/>
          <w:bCs/>
          <w:color w:val="000000"/>
          <w:szCs w:val="24"/>
        </w:rPr>
        <w:t>wiarygodnych i aktualnych danych;</w:t>
      </w:r>
    </w:p>
    <w:p w14:paraId="7B336A04" w14:textId="77777777"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6) Oczekiwane rezultaty;</w:t>
      </w:r>
    </w:p>
    <w:p w14:paraId="06F8667F" w14:textId="632890F7" w:rsidR="00FE35A5" w:rsidRPr="00255A14"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7) Kalkulacja przedstawionych kosztów danego </w:t>
      </w:r>
      <w:r w:rsidR="007149DA">
        <w:rPr>
          <w:rFonts w:ascii="Open Sans" w:hAnsi="Open Sans" w:cs="Open Sans"/>
          <w:bCs/>
          <w:color w:val="000000"/>
          <w:szCs w:val="24"/>
        </w:rPr>
        <w:t>zadania</w:t>
      </w:r>
      <w:r w:rsidRPr="00FE35A5">
        <w:rPr>
          <w:rFonts w:ascii="Open Sans" w:hAnsi="Open Sans" w:cs="Open Sans"/>
          <w:bCs/>
          <w:color w:val="000000"/>
          <w:szCs w:val="24"/>
        </w:rPr>
        <w:t xml:space="preserve"> oraz metodyka szacowania kosztów.</w:t>
      </w:r>
    </w:p>
    <w:p w14:paraId="57520BA4" w14:textId="77777777" w:rsidR="00255A14" w:rsidRDefault="00255A14" w:rsidP="00894D7F">
      <w:pPr>
        <w:pStyle w:val="Nagwek1"/>
        <w:spacing w:before="360" w:after="120"/>
        <w:rPr>
          <w:rFonts w:ascii="Open Sans" w:hAnsi="Open Sans" w:cs="Open Sans"/>
          <w:sz w:val="22"/>
        </w:rPr>
      </w:pPr>
    </w:p>
    <w:p w14:paraId="3C6DA980" w14:textId="77777777" w:rsidR="002962E7" w:rsidRPr="002962E7" w:rsidRDefault="002962E7" w:rsidP="002962E7">
      <w:pPr>
        <w:keepNext/>
        <w:spacing w:before="120" w:after="120" w:line="23" w:lineRule="atLeast"/>
        <w:outlineLvl w:val="0"/>
        <w:rPr>
          <w:rFonts w:ascii="Open Sans" w:eastAsia="Times New Roman" w:hAnsi="Open Sans" w:cs="Open Sans"/>
          <w:b/>
          <w:bCs/>
          <w:kern w:val="32"/>
        </w:rPr>
      </w:pPr>
      <w:r w:rsidRPr="002962E7">
        <w:rPr>
          <w:rFonts w:ascii="Open Sans" w:eastAsia="Times New Roman" w:hAnsi="Open Sans" w:cs="Open Sans"/>
          <w:b/>
          <w:bCs/>
          <w:kern w:val="32"/>
        </w:rPr>
        <w:t>2.3 Promocja projektu</w:t>
      </w:r>
    </w:p>
    <w:p w14:paraId="560C7654" w14:textId="77777777" w:rsidR="002962E7" w:rsidRPr="002962E7" w:rsidRDefault="002962E7" w:rsidP="002962E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962E7">
        <w:rPr>
          <w:rFonts w:ascii="Open Sans" w:hAnsi="Open Sans" w:cs="Arial"/>
          <w:bCs/>
          <w:color w:val="000000"/>
          <w:lang w:eastAsia="pl-PL"/>
        </w:rPr>
        <w:t>Należy opisać sposób promocji projektu.</w:t>
      </w:r>
    </w:p>
    <w:p w14:paraId="3BCCFDAE" w14:textId="6B89CCFE"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2.</w:t>
      </w:r>
      <w:r w:rsidR="004A72B7">
        <w:rPr>
          <w:rFonts w:ascii="Open Sans" w:hAnsi="Open Sans" w:cs="Open Sans"/>
          <w:sz w:val="22"/>
        </w:rPr>
        <w:t>4</w:t>
      </w:r>
      <w:r w:rsidRPr="004B38C6">
        <w:rPr>
          <w:rFonts w:ascii="Open Sans" w:hAnsi="Open Sans" w:cs="Open Sans"/>
          <w:sz w:val="22"/>
        </w:rPr>
        <w:t xml:space="preserve"> </w:t>
      </w:r>
      <w:r w:rsidR="004A72B7">
        <w:rPr>
          <w:rFonts w:ascii="Open Sans" w:hAnsi="Open Sans" w:cs="Open Sans"/>
          <w:sz w:val="22"/>
          <w:szCs w:val="22"/>
        </w:rPr>
        <w:t>Strategia komunikacji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dot. strategi komunikacji projektu"/>
        <w:tblDescription w:val="miejsce do wpisania czy wnioskodawca dysponuje startegią "/>
      </w:tblPr>
      <w:tblGrid>
        <w:gridCol w:w="9060"/>
      </w:tblGrid>
      <w:tr w:rsidR="007F612F" w:rsidRPr="004B38C6" w14:paraId="0C16E7B8" w14:textId="77777777" w:rsidTr="004A72B7">
        <w:tc>
          <w:tcPr>
            <w:tcW w:w="9060" w:type="dxa"/>
            <w:shd w:val="clear" w:color="auto" w:fill="FFF2CC"/>
          </w:tcPr>
          <w:p w14:paraId="7DCF61F4" w14:textId="0367D82A" w:rsidR="00C70CD8" w:rsidRDefault="004A72B7" w:rsidP="0017611A">
            <w:pPr>
              <w:shd w:val="clear" w:color="auto" w:fill="FFFFCC"/>
              <w:spacing w:after="0" w:line="240" w:lineRule="auto"/>
              <w:rPr>
                <w:rFonts w:ascii="Open Sans" w:hAnsi="Open Sans" w:cs="Arial"/>
                <w:bCs/>
                <w:color w:val="000000"/>
                <w:lang w:eastAsia="pl-PL"/>
              </w:rPr>
            </w:pPr>
            <w:r w:rsidRPr="0017611A">
              <w:rPr>
                <w:rFonts w:ascii="Open Sans" w:hAnsi="Open Sans" w:cs="Arial"/>
                <w:bCs/>
                <w:color w:val="000000"/>
                <w:lang w:eastAsia="pl-PL"/>
              </w:rPr>
              <w:t>Należy wskazać</w:t>
            </w:r>
            <w:ins w:id="4" w:author="Zając Ewelina" w:date="2024-02-11T18:08:00Z">
              <w:r w:rsidR="00DB0EAB">
                <w:rPr>
                  <w:rFonts w:ascii="Open Sans" w:hAnsi="Open Sans" w:cs="Arial"/>
                  <w:bCs/>
                  <w:color w:val="000000"/>
                  <w:lang w:eastAsia="pl-PL"/>
                </w:rPr>
                <w:t>,</w:t>
              </w:r>
            </w:ins>
            <w:r w:rsidRPr="0017611A">
              <w:rPr>
                <w:rFonts w:ascii="Open Sans" w:hAnsi="Open Sans" w:cs="Arial"/>
                <w:bCs/>
                <w:color w:val="000000"/>
                <w:lang w:eastAsia="pl-PL"/>
              </w:rPr>
              <w:t xml:space="preserve">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5002878C" w14:textId="6768BF2F" w:rsidR="007F612F" w:rsidRPr="004B38C6" w:rsidRDefault="00C70CD8" w:rsidP="0017611A">
            <w:pPr>
              <w:shd w:val="clear" w:color="auto" w:fill="FFFFCC"/>
              <w:spacing w:after="0" w:line="240" w:lineRule="auto"/>
              <w:rPr>
                <w:rFonts w:ascii="Open Sans" w:hAnsi="Open Sans" w:cs="Open Sans"/>
                <w:bCs/>
              </w:rPr>
            </w:pPr>
            <w:r w:rsidRPr="00C70CD8">
              <w:rPr>
                <w:rFonts w:ascii="Open Sans" w:hAnsi="Open Sans" w:cs="Arial"/>
                <w:bCs/>
                <w:color w:val="000000"/>
                <w:lang w:eastAsia="pl-PL"/>
              </w:rPr>
              <w:t>Strategia komunikacji powinna określać co, do kogo, w jaki sposób i na jakich zasadach będzie komunikowane w zakresie projektu. Dokument stanowi podstawę działań informacyjnych i promocyjnych wnioskodawcy, które odpowiadają za efektywną komunikację z grupami docelowymi, opisuje kompleksowo kanały i narzędzia komunikacji oraz zasady komunikacji.</w:t>
            </w:r>
            <w:r w:rsidR="004A72B7">
              <w:rPr>
                <w:rFonts w:ascii="Open Sans" w:hAnsi="Open Sans" w:cs="Open Sans"/>
                <w:bCs/>
                <w:sz w:val="20"/>
                <w:szCs w:val="20"/>
              </w:rPr>
              <w:t xml:space="preserve"> </w:t>
            </w:r>
          </w:p>
        </w:tc>
      </w:tr>
    </w:tbl>
    <w:p w14:paraId="101BF952" w14:textId="76BD05AC" w:rsidR="00743646" w:rsidRDefault="0017611A" w:rsidP="00894D7F">
      <w:pPr>
        <w:pStyle w:val="Nagwek1"/>
        <w:spacing w:before="360" w:after="120"/>
        <w:rPr>
          <w:rFonts w:ascii="Open Sans" w:hAnsi="Open Sans" w:cs="Open Sans"/>
          <w:sz w:val="22"/>
          <w:szCs w:val="22"/>
        </w:rPr>
      </w:pPr>
      <w:r>
        <w:rPr>
          <w:rFonts w:ascii="Open Sans" w:hAnsi="Open Sans" w:cs="Open Sans"/>
          <w:sz w:val="22"/>
          <w:szCs w:val="22"/>
        </w:rPr>
        <w:t>3.</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04BF421F" w14:textId="7D33648D" w:rsidR="00C1324D" w:rsidRPr="00C1324D" w:rsidRDefault="00C1324D" w:rsidP="00C1324D">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p>
    <w:p w14:paraId="46C10A82" w14:textId="77777777" w:rsidR="00AA4905" w:rsidRDefault="00AA4905" w:rsidP="00F17EA7">
      <w:pPr>
        <w:keepNext/>
        <w:spacing w:before="120" w:after="120" w:line="23" w:lineRule="atLeast"/>
        <w:outlineLvl w:val="0"/>
        <w:rPr>
          <w:rFonts w:ascii="Open Sans" w:eastAsia="Times New Roman" w:hAnsi="Open Sans" w:cs="Open Sans"/>
          <w:b/>
          <w:bCs/>
          <w:kern w:val="32"/>
        </w:rPr>
      </w:pPr>
      <w:bookmarkStart w:id="5" w:name="_Hlk157003022"/>
    </w:p>
    <w:p w14:paraId="7BD19561" w14:textId="5A8F4E70" w:rsidR="00F17EA7" w:rsidRPr="00F17EA7" w:rsidRDefault="00F17EA7" w:rsidP="00F17EA7">
      <w:pPr>
        <w:keepNext/>
        <w:spacing w:before="120" w:after="120" w:line="23" w:lineRule="atLeast"/>
        <w:outlineLvl w:val="0"/>
        <w:rPr>
          <w:rFonts w:ascii="Open Sans" w:eastAsia="Times New Roman" w:hAnsi="Open Sans" w:cs="Open Sans"/>
          <w:b/>
          <w:bCs/>
          <w:kern w:val="32"/>
        </w:rPr>
      </w:pPr>
      <w:r w:rsidRPr="00F17EA7">
        <w:rPr>
          <w:rFonts w:ascii="Open Sans" w:eastAsia="Times New Roman" w:hAnsi="Open Sans" w:cs="Open Sans"/>
          <w:b/>
          <w:bCs/>
          <w:kern w:val="32"/>
        </w:rPr>
        <w:t xml:space="preserve">4. Doświadczenie i potencjał wnioskodawcy </w:t>
      </w:r>
    </w:p>
    <w:bookmarkEnd w:id="5"/>
    <w:p w14:paraId="21F90D85" w14:textId="2A5458BA" w:rsidR="00F17EA7" w:rsidRPr="00F17EA7" w:rsidRDefault="00F17EA7"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eastAsia="Times New Roman" w:hAnsi="Open Sans" w:cs="Arial"/>
          <w:bCs/>
          <w:color w:val="000000"/>
          <w:lang w:eastAsia="pl-PL"/>
        </w:rPr>
      </w:pPr>
      <w:r w:rsidRPr="00F17EA7">
        <w:rPr>
          <w:rFonts w:ascii="Open Sans" w:hAnsi="Open Sans" w:cs="Arial"/>
          <w:bCs/>
          <w:color w:val="000000"/>
          <w:lang w:eastAsia="pl-PL"/>
        </w:rPr>
        <w:t>Należy opisać posiadane doświadczenie oraz potencjał ekspercki do realizacji projektów z dziedziny objętej wnioskiem</w:t>
      </w:r>
      <w:r w:rsidR="008311FF">
        <w:rPr>
          <w:rFonts w:ascii="Open Sans" w:hAnsi="Open Sans" w:cs="Arial"/>
          <w:bCs/>
          <w:color w:val="000000"/>
          <w:lang w:eastAsia="pl-PL"/>
        </w:rPr>
        <w:t>.</w:t>
      </w:r>
    </w:p>
    <w:p w14:paraId="6A8864E8" w14:textId="13452C35" w:rsidR="00F17EA7" w:rsidRPr="00F17EA7" w:rsidRDefault="00630755"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w:t>
      </w:r>
      <w:r w:rsidR="00F17EA7" w:rsidRPr="00F17EA7">
        <w:rPr>
          <w:rFonts w:ascii="Open Sans" w:hAnsi="Open Sans" w:cs="Arial"/>
          <w:bCs/>
          <w:color w:val="000000"/>
          <w:lang w:eastAsia="pl-PL"/>
        </w:rPr>
        <w:t>ależy wykazać projekty pozytywnie zakończone o</w:t>
      </w:r>
      <w:r w:rsidR="008311FF">
        <w:rPr>
          <w:rFonts w:ascii="Open Sans" w:hAnsi="Open Sans" w:cs="Arial"/>
          <w:bCs/>
          <w:color w:val="000000"/>
          <w:lang w:eastAsia="pl-PL"/>
        </w:rPr>
        <w:t xml:space="preserve">bejmujące działania edukacyjne lub informacyjne z zakresu ochrony </w:t>
      </w:r>
      <w:r w:rsidR="00FB3AAA">
        <w:rPr>
          <w:rFonts w:ascii="Open Sans" w:hAnsi="Open Sans" w:cs="Arial"/>
          <w:bCs/>
          <w:color w:val="000000"/>
          <w:lang w:eastAsia="pl-PL"/>
        </w:rPr>
        <w:t xml:space="preserve">środowiska, </w:t>
      </w:r>
      <w:r w:rsidR="00F17EA7" w:rsidRPr="00F17EA7">
        <w:rPr>
          <w:rFonts w:ascii="Open Sans" w:eastAsia="Times New Roman" w:hAnsi="Open Sans" w:cs="Arial"/>
          <w:bCs/>
          <w:color w:val="000000"/>
          <w:lang w:eastAsia="pl-PL"/>
        </w:rPr>
        <w:t xml:space="preserve">realizowane ze środków zewnętrznych </w:t>
      </w:r>
      <w:r w:rsidR="00A22493">
        <w:rPr>
          <w:rFonts w:ascii="Open Sans" w:eastAsia="Times New Roman" w:hAnsi="Open Sans" w:cs="Arial"/>
          <w:bCs/>
          <w:color w:val="000000"/>
          <w:lang w:eastAsia="pl-PL"/>
        </w:rPr>
        <w:t xml:space="preserve">o wartości co najmniej 100 tys. zł </w:t>
      </w:r>
      <w:r w:rsidR="00F17EA7" w:rsidRPr="00F17EA7">
        <w:rPr>
          <w:rFonts w:ascii="Open Sans" w:eastAsia="Times New Roman" w:hAnsi="Open Sans" w:cs="Arial"/>
          <w:bCs/>
          <w:color w:val="000000"/>
          <w:lang w:eastAsia="pl-PL"/>
        </w:rPr>
        <w:t xml:space="preserve">kosztu całkowitego oraz </w:t>
      </w:r>
      <w:r w:rsidR="00F17EA7" w:rsidRPr="00F17EA7">
        <w:rPr>
          <w:rFonts w:ascii="Open Sans" w:hAnsi="Open Sans" w:cs="Arial"/>
          <w:bCs/>
          <w:color w:val="000000"/>
          <w:lang w:eastAsia="pl-PL"/>
        </w:rPr>
        <w:t xml:space="preserve">wykazać dysponowanie co najmniej jednym ekspertem </w:t>
      </w:r>
      <w:r w:rsidR="00FB3AAA">
        <w:rPr>
          <w:rFonts w:ascii="Open Sans" w:hAnsi="Open Sans" w:cs="Arial"/>
          <w:bCs/>
          <w:color w:val="000000"/>
          <w:lang w:eastAsia="pl-PL"/>
        </w:rPr>
        <w:t xml:space="preserve">merytorycznym, który jest lub będzie </w:t>
      </w:r>
      <w:r w:rsidR="00FB3AAA" w:rsidRPr="00FB3AAA">
        <w:rPr>
          <w:rFonts w:ascii="Open Sans" w:hAnsi="Open Sans" w:cs="Arial"/>
          <w:bCs/>
          <w:color w:val="000000"/>
          <w:lang w:eastAsia="pl-PL"/>
        </w:rPr>
        <w:t>zatrudniony/ zakontraktowany przez wnioskodawcę/beneficjenta i posiada wykształcenie kierunkowe oraz doświadczenie zawodowe w realizacji projektów z dziedziny objętej wnioskiem (</w:t>
      </w:r>
      <w:r w:rsidR="00FB3AAA">
        <w:rPr>
          <w:rFonts w:ascii="Open Sans" w:hAnsi="Open Sans" w:cs="Arial"/>
          <w:bCs/>
          <w:color w:val="000000"/>
          <w:lang w:eastAsia="pl-PL"/>
        </w:rPr>
        <w:t xml:space="preserve">do wniosku należy </w:t>
      </w:r>
      <w:r w:rsidR="00FB3AAA" w:rsidRPr="00FB3AAA">
        <w:rPr>
          <w:rFonts w:ascii="Open Sans" w:hAnsi="Open Sans" w:cs="Arial"/>
          <w:bCs/>
          <w:color w:val="000000"/>
          <w:lang w:eastAsia="pl-PL"/>
        </w:rPr>
        <w:t>dołącz</w:t>
      </w:r>
      <w:r w:rsidR="00FB3AAA">
        <w:rPr>
          <w:rFonts w:ascii="Open Sans" w:hAnsi="Open Sans" w:cs="Arial"/>
          <w:bCs/>
          <w:color w:val="000000"/>
          <w:lang w:eastAsia="pl-PL"/>
        </w:rPr>
        <w:t>yć</w:t>
      </w:r>
      <w:r w:rsidR="00FB3AAA" w:rsidRPr="00FB3AAA">
        <w:rPr>
          <w:rFonts w:ascii="Open Sans" w:hAnsi="Open Sans" w:cs="Arial"/>
          <w:bCs/>
          <w:color w:val="000000"/>
          <w:lang w:eastAsia="pl-PL"/>
        </w:rPr>
        <w:t xml:space="preserve"> zgodę planowanego eksperta zewnętrznego</w:t>
      </w:r>
      <w:r w:rsidR="00D67433">
        <w:rPr>
          <w:rFonts w:ascii="Open Sans" w:hAnsi="Open Sans" w:cs="Arial"/>
          <w:bCs/>
          <w:color w:val="000000"/>
          <w:lang w:eastAsia="pl-PL"/>
        </w:rPr>
        <w:t>, określając</w:t>
      </w:r>
      <w:r w:rsidR="00BB4E68">
        <w:rPr>
          <w:rFonts w:ascii="Open Sans" w:hAnsi="Open Sans" w:cs="Arial"/>
          <w:bCs/>
          <w:color w:val="000000"/>
          <w:lang w:eastAsia="pl-PL"/>
        </w:rPr>
        <w:t>ą</w:t>
      </w:r>
      <w:r w:rsidR="00D67433">
        <w:rPr>
          <w:rFonts w:ascii="Open Sans" w:hAnsi="Open Sans" w:cs="Arial"/>
          <w:bCs/>
          <w:color w:val="000000"/>
          <w:lang w:eastAsia="pl-PL"/>
        </w:rPr>
        <w:t xml:space="preserve"> </w:t>
      </w:r>
      <w:r w:rsidR="000742C7">
        <w:rPr>
          <w:rFonts w:ascii="Open Sans" w:hAnsi="Open Sans" w:cs="Arial"/>
          <w:bCs/>
          <w:color w:val="000000"/>
          <w:lang w:eastAsia="pl-PL"/>
        </w:rPr>
        <w:t xml:space="preserve">zakres </w:t>
      </w:r>
      <w:r w:rsidR="00ED2310">
        <w:rPr>
          <w:rFonts w:ascii="Open Sans" w:hAnsi="Open Sans" w:cs="Arial"/>
          <w:bCs/>
          <w:color w:val="000000"/>
          <w:lang w:eastAsia="pl-PL"/>
        </w:rPr>
        <w:t>współpracy</w:t>
      </w:r>
      <w:r w:rsidR="00FB3AAA" w:rsidRPr="00FB3AAA">
        <w:rPr>
          <w:rFonts w:ascii="Open Sans" w:hAnsi="Open Sans" w:cs="Arial"/>
          <w:bCs/>
          <w:color w:val="000000"/>
          <w:lang w:eastAsia="pl-PL"/>
        </w:rPr>
        <w:t>).</w:t>
      </w:r>
    </w:p>
    <w:p w14:paraId="14A103F4" w14:textId="77777777" w:rsidR="00F17EA7" w:rsidRDefault="00F17EA7" w:rsidP="00894D7F">
      <w:pPr>
        <w:pStyle w:val="Nagwek1"/>
        <w:spacing w:before="360" w:after="120"/>
        <w:rPr>
          <w:rFonts w:ascii="Open Sans" w:hAnsi="Open Sans" w:cs="Open Sans"/>
          <w:sz w:val="22"/>
          <w:szCs w:val="22"/>
        </w:rPr>
      </w:pPr>
    </w:p>
    <w:p w14:paraId="53C2CCEA" w14:textId="62DD05CB" w:rsidR="00DD2DB1" w:rsidRPr="00F17EA7" w:rsidRDefault="00DD2DB1" w:rsidP="00DD2DB1">
      <w:pPr>
        <w:keepNext/>
        <w:spacing w:before="120" w:after="120" w:line="23" w:lineRule="atLeast"/>
        <w:outlineLvl w:val="0"/>
        <w:rPr>
          <w:rFonts w:ascii="Open Sans" w:eastAsia="Times New Roman" w:hAnsi="Open Sans" w:cs="Open Sans"/>
          <w:b/>
          <w:bCs/>
          <w:kern w:val="32"/>
        </w:rPr>
      </w:pPr>
      <w:r>
        <w:rPr>
          <w:rFonts w:ascii="Open Sans" w:eastAsia="Times New Roman" w:hAnsi="Open Sans" w:cs="Open Sans"/>
          <w:b/>
          <w:bCs/>
          <w:kern w:val="32"/>
        </w:rPr>
        <w:t>5</w:t>
      </w:r>
      <w:r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ze strategiami sektorowymi</w:t>
      </w:r>
    </w:p>
    <w:p w14:paraId="01206692" w14:textId="20077B77" w:rsidR="00D62D08" w:rsidRPr="00F17EA7" w:rsidRDefault="00D62D08" w:rsidP="00D62D0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17EA7">
        <w:rPr>
          <w:rFonts w:ascii="Open Sans" w:hAnsi="Open Sans" w:cs="Arial"/>
          <w:bCs/>
          <w:color w:val="000000"/>
          <w:lang w:eastAsia="pl-PL"/>
        </w:rPr>
        <w:t xml:space="preserve">Należy opisać </w:t>
      </w:r>
      <w:r>
        <w:rPr>
          <w:rFonts w:ascii="Open Sans" w:hAnsi="Open Sans" w:cs="Arial"/>
          <w:bCs/>
          <w:color w:val="000000"/>
          <w:lang w:eastAsia="pl-PL"/>
        </w:rPr>
        <w:t>kierunkową zgodność projektu z celami Unijnej strategii na rzecz bioróżnorodności 2030 oraz Polityki ekologicznej Państwa 2030.</w:t>
      </w:r>
    </w:p>
    <w:p w14:paraId="196F6E0F" w14:textId="36F08639" w:rsidR="00F17EA7" w:rsidRDefault="001C7601" w:rsidP="00894D7F">
      <w:pPr>
        <w:pStyle w:val="Nagwek1"/>
        <w:spacing w:before="360" w:after="120"/>
        <w:rPr>
          <w:rFonts w:ascii="Open Sans" w:hAnsi="Open Sans" w:cs="Open Sans"/>
          <w:sz w:val="22"/>
          <w:szCs w:val="22"/>
        </w:rPr>
      </w:pPr>
      <w:r>
        <w:rPr>
          <w:rFonts w:ascii="Open Sans" w:hAnsi="Open Sans" w:cs="Open Sans"/>
          <w:sz w:val="22"/>
          <w:szCs w:val="22"/>
        </w:rPr>
        <w:t>6. Czynniki ryzyka związane z realizacją projektu</w:t>
      </w:r>
    </w:p>
    <w:p w14:paraId="39D11908" w14:textId="66490812" w:rsidR="003447CE" w:rsidRPr="003447CE" w:rsidRDefault="003447CE" w:rsidP="003447CE">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3447CE">
        <w:rPr>
          <w:rFonts w:ascii="Open Sans" w:hAnsi="Open Sans" w:cs="Arial"/>
          <w:bCs/>
          <w:color w:val="000000"/>
          <w:lang w:eastAsia="pl-PL"/>
        </w:rPr>
        <w:t xml:space="preserve">Należy wskazać (w tabeli) </w:t>
      </w:r>
      <w:r w:rsidR="00EC53B1">
        <w:rPr>
          <w:rFonts w:ascii="Open Sans" w:hAnsi="Open Sans" w:cs="Arial"/>
          <w:bCs/>
          <w:color w:val="000000"/>
          <w:lang w:eastAsia="pl-PL"/>
        </w:rPr>
        <w:t>czynniki ryzyka</w:t>
      </w:r>
      <w:r w:rsidRPr="003447CE">
        <w:rPr>
          <w:rFonts w:ascii="Open Sans" w:hAnsi="Open Sans" w:cs="Arial"/>
          <w:bCs/>
          <w:color w:val="000000"/>
          <w:lang w:eastAsia="pl-PL"/>
        </w:rPr>
        <w:t>, zagrożenia oraz  tzw. wąskie gardła, które mogą spowodować opóźnienia w realizacji projektu lub trudności w osiągnięciu efektów założonych w projekcie</w:t>
      </w:r>
      <w:r w:rsidR="00317D64">
        <w:rPr>
          <w:rFonts w:ascii="Open Sans" w:hAnsi="Open Sans" w:cs="Arial"/>
          <w:bCs/>
          <w:color w:val="000000"/>
          <w:lang w:eastAsia="pl-PL"/>
        </w:rPr>
        <w:t>, a także opisać sposoby przeciwdziałania ryzykom</w:t>
      </w:r>
      <w:r w:rsidR="00362254">
        <w:rPr>
          <w:rFonts w:ascii="Open Sans" w:hAnsi="Open Sans" w:cs="Arial"/>
          <w:bCs/>
          <w:color w:val="000000"/>
          <w:lang w:eastAsia="pl-PL"/>
        </w:rPr>
        <w:t>.</w:t>
      </w:r>
    </w:p>
    <w:p w14:paraId="41ADCB2F" w14:textId="77777777" w:rsidR="003447CE" w:rsidRPr="003447CE" w:rsidRDefault="003447CE" w:rsidP="003447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1606"/>
        <w:gridCol w:w="1308"/>
        <w:gridCol w:w="2467"/>
        <w:gridCol w:w="1349"/>
        <w:gridCol w:w="1806"/>
      </w:tblGrid>
      <w:tr w:rsidR="00362254" w:rsidRPr="00362254" w14:paraId="39813148" w14:textId="77777777" w:rsidTr="00140053">
        <w:tc>
          <w:tcPr>
            <w:tcW w:w="495" w:type="dxa"/>
          </w:tcPr>
          <w:p w14:paraId="69915C11"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Lp.</w:t>
            </w:r>
          </w:p>
        </w:tc>
        <w:tc>
          <w:tcPr>
            <w:tcW w:w="1984" w:type="dxa"/>
          </w:tcPr>
          <w:p w14:paraId="0885FA68" w14:textId="1CFBD6D0" w:rsidR="00362254" w:rsidRPr="00362254" w:rsidRDefault="00362254" w:rsidP="00362254">
            <w:pPr>
              <w:spacing w:before="120" w:after="120" w:line="23" w:lineRule="atLeast"/>
              <w:rPr>
                <w:rFonts w:ascii="Open Sans" w:eastAsia="Times New Roman" w:hAnsi="Open Sans" w:cs="Open Sans"/>
                <w:bCs/>
                <w:color w:val="000000"/>
                <w:lang w:eastAsia="pl-PL"/>
              </w:rPr>
            </w:pPr>
            <w:r>
              <w:rPr>
                <w:rFonts w:ascii="Open Sans" w:eastAsia="Times New Roman" w:hAnsi="Open Sans" w:cs="Open Sans"/>
                <w:bCs/>
                <w:color w:val="000000"/>
                <w:lang w:eastAsia="pl-PL"/>
              </w:rPr>
              <w:t>Czynnik ryzyka</w:t>
            </w:r>
          </w:p>
        </w:tc>
        <w:tc>
          <w:tcPr>
            <w:tcW w:w="1495" w:type="dxa"/>
          </w:tcPr>
          <w:p w14:paraId="16E40F6C"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Numer zadania</w:t>
            </w:r>
          </w:p>
        </w:tc>
        <w:tc>
          <w:tcPr>
            <w:tcW w:w="2129" w:type="dxa"/>
          </w:tcPr>
          <w:p w14:paraId="46305915"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Prawdopodobieństwo wystąpienia (niskie, średnie, wysokie)</w:t>
            </w:r>
          </w:p>
        </w:tc>
        <w:tc>
          <w:tcPr>
            <w:tcW w:w="1232" w:type="dxa"/>
          </w:tcPr>
          <w:p w14:paraId="47D652F8" w14:textId="251FE992"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 xml:space="preserve">Wpływ na osiągnięcie </w:t>
            </w:r>
            <w:r>
              <w:rPr>
                <w:rFonts w:ascii="Open Sans" w:eastAsia="Times New Roman" w:hAnsi="Open Sans" w:cs="Open Sans"/>
                <w:bCs/>
                <w:color w:val="000000"/>
                <w:lang w:eastAsia="pl-PL"/>
              </w:rPr>
              <w:t>efektu</w:t>
            </w:r>
            <w:r w:rsidRPr="00362254">
              <w:rPr>
                <w:rFonts w:ascii="Open Sans" w:eastAsia="Times New Roman" w:hAnsi="Open Sans" w:cs="Open Sans"/>
                <w:bCs/>
                <w:color w:val="000000"/>
                <w:lang w:eastAsia="pl-PL"/>
              </w:rPr>
              <w:t xml:space="preserve"> (niewielki, średni, duży)</w:t>
            </w:r>
          </w:p>
        </w:tc>
        <w:tc>
          <w:tcPr>
            <w:tcW w:w="1951" w:type="dxa"/>
          </w:tcPr>
          <w:p w14:paraId="0439D3DB" w14:textId="6C375C16" w:rsidR="00362254" w:rsidRPr="00362254" w:rsidRDefault="004F339D"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Sposoby zapobiegania lub minimalizacji ryzyka</w:t>
            </w:r>
          </w:p>
        </w:tc>
      </w:tr>
    </w:tbl>
    <w:p w14:paraId="307CDE0B" w14:textId="1626D2EF" w:rsidR="00743646" w:rsidRDefault="00193BA2" w:rsidP="00894D7F">
      <w:pPr>
        <w:pStyle w:val="Nagwek1"/>
        <w:spacing w:before="360" w:after="120"/>
        <w:rPr>
          <w:rFonts w:ascii="Open Sans" w:hAnsi="Open Sans" w:cs="Open Sans"/>
          <w:sz w:val="22"/>
          <w:szCs w:val="22"/>
        </w:rPr>
      </w:pPr>
      <w:bookmarkStart w:id="6" w:name="_Hlk157007967"/>
      <w:r>
        <w:rPr>
          <w:rFonts w:ascii="Open Sans" w:hAnsi="Open Sans" w:cs="Open Sans"/>
          <w:sz w:val="22"/>
          <w:szCs w:val="22"/>
        </w:rPr>
        <w:t>7.</w:t>
      </w:r>
      <w:r w:rsidR="00743646" w:rsidRPr="004B38C6">
        <w:rPr>
          <w:rFonts w:ascii="Open Sans" w:hAnsi="Open Sans" w:cs="Open Sans"/>
          <w:sz w:val="22"/>
          <w:szCs w:val="22"/>
        </w:rPr>
        <w:t xml:space="preserve"> </w:t>
      </w:r>
      <w:r>
        <w:rPr>
          <w:rFonts w:ascii="Open Sans" w:hAnsi="Open Sans" w:cs="Open Sans"/>
          <w:sz w:val="22"/>
          <w:szCs w:val="22"/>
        </w:rPr>
        <w:t>Promowanie współpracy międzysektorowej w ramach projektu</w:t>
      </w:r>
    </w:p>
    <w:p w14:paraId="210583A0" w14:textId="77777777" w:rsidR="008A0BD6" w:rsidRPr="008A0BD6" w:rsidRDefault="008A0BD6" w:rsidP="008A0BD6">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bookmarkStart w:id="7" w:name="_Hlk157009277"/>
      <w:bookmarkEnd w:id="6"/>
      <w:r w:rsidRPr="008A0BD6">
        <w:rPr>
          <w:rFonts w:ascii="Open Sans" w:hAnsi="Open Sans" w:cs="Arial"/>
          <w:bCs/>
          <w:color w:val="000000"/>
          <w:lang w:eastAsia="pl-PL"/>
        </w:rPr>
        <w:t>Należy odpowiedzieć na poniższe pytanie (TAK/NIE) i uzasadnić odpowiedź:</w:t>
      </w:r>
    </w:p>
    <w:p w14:paraId="1DDB67E0" w14:textId="1821A5EE" w:rsidR="00A9782C" w:rsidRPr="00A9782C" w:rsidRDefault="008A0BD6"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Czy projekt zakłada </w:t>
      </w:r>
      <w:r>
        <w:rPr>
          <w:rFonts w:ascii="Open Sans" w:hAnsi="Open Sans" w:cs="Arial"/>
          <w:bCs/>
          <w:color w:val="000000"/>
          <w:lang w:eastAsia="pl-PL"/>
        </w:rPr>
        <w:t>współpracę</w:t>
      </w:r>
      <w:r w:rsidRPr="008A0BD6">
        <w:rPr>
          <w:rFonts w:ascii="Open Sans" w:hAnsi="Open Sans" w:cs="Arial"/>
          <w:bCs/>
          <w:color w:val="000000"/>
          <w:lang w:eastAsia="pl-PL"/>
        </w:rPr>
        <w:t xml:space="preserve"> podmiot</w:t>
      </w:r>
      <w:r w:rsidR="00DD2241">
        <w:rPr>
          <w:rFonts w:ascii="Open Sans" w:hAnsi="Open Sans" w:cs="Arial"/>
          <w:bCs/>
          <w:color w:val="000000"/>
          <w:lang w:eastAsia="pl-PL"/>
        </w:rPr>
        <w:t>ów</w:t>
      </w:r>
      <w:r w:rsidRPr="008A0BD6">
        <w:rPr>
          <w:rFonts w:ascii="Open Sans" w:hAnsi="Open Sans" w:cs="Arial"/>
          <w:bCs/>
          <w:color w:val="000000"/>
          <w:lang w:eastAsia="pl-PL"/>
        </w:rPr>
        <w:t xml:space="preserve"> z różnych sektorów (np. instytucje rządowe, samorządowe, sektor gospodarczy, organizacje pozarządowe, instytucje naukowe). Jeśli tak, należy precyzyjnie wskazać konkretne sektory</w:t>
      </w:r>
      <w:r>
        <w:rPr>
          <w:rFonts w:ascii="Open Sans" w:hAnsi="Open Sans" w:cs="Arial"/>
          <w:bCs/>
          <w:color w:val="000000"/>
          <w:lang w:eastAsia="pl-PL"/>
        </w:rPr>
        <w:t xml:space="preserve"> i</w:t>
      </w:r>
      <w:r w:rsidRPr="008A0BD6">
        <w:rPr>
          <w:rFonts w:ascii="Open Sans" w:hAnsi="Open Sans" w:cs="Arial"/>
          <w:bCs/>
          <w:color w:val="000000"/>
          <w:lang w:eastAsia="pl-PL"/>
        </w:rPr>
        <w:t xml:space="preserve"> opisać na czym polegają działania integrujące.</w:t>
      </w:r>
    </w:p>
    <w:p w14:paraId="2671C13F" w14:textId="471FC5B9" w:rsidR="00AA4905" w:rsidRDefault="00AA4905" w:rsidP="00AA4905">
      <w:pPr>
        <w:pStyle w:val="Nagwek1"/>
        <w:spacing w:before="360" w:after="120"/>
        <w:rPr>
          <w:rFonts w:ascii="Open Sans" w:hAnsi="Open Sans" w:cs="Open Sans"/>
          <w:sz w:val="22"/>
          <w:szCs w:val="22"/>
        </w:rPr>
      </w:pPr>
      <w:bookmarkStart w:id="8" w:name="_Hlk157008926"/>
      <w:bookmarkEnd w:id="7"/>
      <w:r>
        <w:rPr>
          <w:rFonts w:ascii="Open Sans" w:hAnsi="Open Sans" w:cs="Open Sans"/>
          <w:sz w:val="22"/>
          <w:szCs w:val="22"/>
        </w:rPr>
        <w:t>8.</w:t>
      </w:r>
      <w:r w:rsidRPr="004B38C6">
        <w:rPr>
          <w:rFonts w:ascii="Open Sans" w:hAnsi="Open Sans" w:cs="Open Sans"/>
          <w:sz w:val="22"/>
          <w:szCs w:val="22"/>
        </w:rPr>
        <w:t xml:space="preserve"> </w:t>
      </w:r>
      <w:r>
        <w:rPr>
          <w:rFonts w:ascii="Open Sans" w:hAnsi="Open Sans" w:cs="Open Sans"/>
          <w:sz w:val="22"/>
          <w:szCs w:val="22"/>
        </w:rPr>
        <w:t>Realność osiągnięcia oczekiwanych efektów projektu</w:t>
      </w:r>
    </w:p>
    <w:p w14:paraId="3F34F4BA"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Open Sans"/>
          <w:bCs/>
          <w:color w:val="000000"/>
          <w:lang w:eastAsia="pl-PL"/>
        </w:rPr>
      </w:pPr>
      <w:bookmarkStart w:id="9" w:name="_Hlk157008994"/>
      <w:bookmarkEnd w:id="8"/>
      <w:r w:rsidRPr="00AA4905">
        <w:rPr>
          <w:rFonts w:ascii="Open Sans" w:hAnsi="Open Sans" w:cs="Arial"/>
          <w:bCs/>
          <w:color w:val="000000"/>
          <w:lang w:eastAsia="pl-PL"/>
        </w:rPr>
        <w:t xml:space="preserve">Należy podać wartości docelowe wszystkich wskaźników projektu </w:t>
      </w:r>
      <w:r w:rsidRPr="00AA4905">
        <w:rPr>
          <w:rFonts w:ascii="Open Sans" w:hAnsi="Open Sans" w:cs="Arial"/>
          <w:b/>
          <w:bCs/>
          <w:color w:val="000000"/>
          <w:lang w:eastAsia="pl-PL"/>
        </w:rPr>
        <w:t xml:space="preserve">(wskaźników produktu oraz rezultatu)  </w:t>
      </w:r>
      <w:r w:rsidRPr="00AA4905">
        <w:rPr>
          <w:rFonts w:ascii="Open Sans" w:hAnsi="Open Sans" w:cs="Arial"/>
          <w:bCs/>
          <w:color w:val="000000"/>
          <w:lang w:eastAsia="pl-PL"/>
        </w:rPr>
        <w:t>zadeklarowanych we wniosku o dofinansowanie oraz wskazać (dla każdego wskaźnika oddzielnie):</w:t>
      </w:r>
    </w:p>
    <w:p w14:paraId="6D9D5F81"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1) założenia i obliczenia, na podstawie, których została określona wartość docelowa wskaźników,</w:t>
      </w:r>
    </w:p>
    <w:p w14:paraId="0FA30897" w14:textId="5255EEC8" w:rsidR="003B79C9" w:rsidRPr="003B79C9" w:rsidRDefault="00AA4905" w:rsidP="003B79C9">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2) sposób weryfikacji osiągnięcia zaplanowanej wartości docelowej wskaźników</w:t>
      </w:r>
      <w:r>
        <w:rPr>
          <w:rFonts w:ascii="Open Sans" w:hAnsi="Open Sans" w:cs="Arial"/>
          <w:bCs/>
          <w:color w:val="000000"/>
          <w:lang w:eastAsia="pl-PL"/>
        </w:rPr>
        <w:t>, warunki ich osiągnięcia i utrzymania po zakończeniu realizacji projektu.</w:t>
      </w:r>
    </w:p>
    <w:p w14:paraId="7C8D4325" w14:textId="1C49ACA1" w:rsidR="003B79C9" w:rsidRDefault="00EC6ABC" w:rsidP="003B79C9">
      <w:pPr>
        <w:pStyle w:val="Nagwek1"/>
        <w:spacing w:before="360" w:after="120"/>
        <w:rPr>
          <w:rFonts w:ascii="Open Sans" w:hAnsi="Open Sans" w:cs="Open Sans"/>
          <w:sz w:val="22"/>
          <w:szCs w:val="22"/>
        </w:rPr>
      </w:pPr>
      <w:bookmarkStart w:id="10" w:name="_Hlk157010132"/>
      <w:bookmarkEnd w:id="9"/>
      <w:r>
        <w:rPr>
          <w:rFonts w:ascii="Open Sans" w:hAnsi="Open Sans" w:cs="Open Sans"/>
          <w:sz w:val="22"/>
          <w:szCs w:val="22"/>
        </w:rPr>
        <w:t>9</w:t>
      </w:r>
      <w:r w:rsidR="003B79C9">
        <w:rPr>
          <w:rFonts w:ascii="Open Sans" w:hAnsi="Open Sans" w:cs="Open Sans"/>
          <w:sz w:val="22"/>
          <w:szCs w:val="22"/>
        </w:rPr>
        <w:t>.</w:t>
      </w:r>
      <w:r w:rsidR="003B79C9" w:rsidRPr="004B38C6">
        <w:rPr>
          <w:rFonts w:ascii="Open Sans" w:hAnsi="Open Sans" w:cs="Open Sans"/>
          <w:sz w:val="22"/>
          <w:szCs w:val="22"/>
        </w:rPr>
        <w:t xml:space="preserve"> </w:t>
      </w:r>
      <w:r>
        <w:rPr>
          <w:rFonts w:ascii="Open Sans" w:hAnsi="Open Sans" w:cs="Open Sans"/>
          <w:sz w:val="22"/>
          <w:szCs w:val="22"/>
        </w:rPr>
        <w:t>Stosowanie działań minimalizujących wpływ projektu na klimat, środowisko i wykorzystanie zasobów</w:t>
      </w:r>
    </w:p>
    <w:bookmarkEnd w:id="10"/>
    <w:p w14:paraId="3A440E54" w14:textId="77777777" w:rsidR="00EC6ABC" w:rsidRPr="008A0BD6"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39F05C9E"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transportu ekologicznego</w:t>
      </w:r>
    </w:p>
    <w:p w14:paraId="40DF20BC" w14:textId="468AFC86"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DBE1331" w14:textId="144F4A26" w:rsidR="00EC6ABC" w:rsidRPr="003B79C9"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5B47845F" w14:textId="0530397C"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10</w:t>
      </w:r>
      <w:r w:rsidRPr="002E494A">
        <w:rPr>
          <w:rFonts w:ascii="Open Sans" w:eastAsia="Times New Roman" w:hAnsi="Open Sans" w:cs="Open Sans"/>
          <w:b/>
          <w:bCs/>
          <w:kern w:val="32"/>
        </w:rPr>
        <w:t xml:space="preserve">. SPEŁNIENIE KRYTERIÓW HORYZONTALNYCH W PROJEKCIE: </w:t>
      </w:r>
    </w:p>
    <w:p w14:paraId="61AE1570" w14:textId="3D5B70A9" w:rsidR="002E494A" w:rsidRPr="002E494A" w:rsidRDefault="002E494A" w:rsidP="002E494A">
      <w:pPr>
        <w:keepNext/>
        <w:spacing w:before="240" w:after="60"/>
        <w:outlineLvl w:val="0"/>
        <w:rPr>
          <w:rFonts w:eastAsia="Times New Roman"/>
          <w:b/>
          <w:bCs/>
          <w:kern w:val="32"/>
          <w:sz w:val="24"/>
          <w:szCs w:val="20"/>
        </w:rPr>
      </w:pPr>
      <w:r>
        <w:rPr>
          <w:rFonts w:ascii="Open Sans" w:eastAsia="Times New Roman" w:hAnsi="Open Sans" w:cs="Open Sans"/>
          <w:b/>
          <w:bCs/>
          <w:kern w:val="32"/>
        </w:rPr>
        <w:t>10</w:t>
      </w:r>
      <w:r w:rsidRPr="002E494A">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0FA575B"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 klimatu?</w:t>
      </w:r>
    </w:p>
    <w:p w14:paraId="22D45AA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ochrony przyrody (w tym zachowanie istniejących drzew i terenów zielonych oraz różnorodności biologicznej)? </w:t>
      </w:r>
    </w:p>
    <w:p w14:paraId="47A6BA5E"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i OZE? </w:t>
      </w:r>
    </w:p>
    <w:p w14:paraId="62489218"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realizowane są dodatkowe nasadzenia drzew i krzewów na terenie realizacji projektu ponad te wynikające z rozstrzygnięć administracyjnych?</w:t>
      </w:r>
    </w:p>
    <w:p w14:paraId="15199CC8" w14:textId="244EBDD5"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10</w:t>
      </w:r>
      <w:r w:rsidRPr="002E494A">
        <w:rPr>
          <w:rFonts w:ascii="Open Sans" w:eastAsia="Times New Roman" w:hAnsi="Open Sans" w:cs="Open Sans"/>
          <w:b/>
          <w:bCs/>
          <w:kern w:val="32"/>
        </w:rPr>
        <w:t>.2. Zgodność projektu ze Strategią Unii Europejskiej dla regionu Morza Bałtyckiego (SUE RMB)</w:t>
      </w:r>
    </w:p>
    <w:p w14:paraId="12A05404"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2BC3C923"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1. Czy projekt jest projektem mającym status flagowego projektu w ramach SUE RMB ? </w:t>
      </w:r>
    </w:p>
    <w:p w14:paraId="11081996"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2. Czy projekt przyczynia się do osiągnięcia wskaźników, o których mowa w Planie działania UE dotyczącym Strategii UE dla Regionu Morza Bałtyckiego dla jednego z obszarów priorytetowych: Transport, Energy, </w:t>
      </w:r>
      <w:proofErr w:type="spellStart"/>
      <w:r w:rsidRPr="002E494A">
        <w:rPr>
          <w:rFonts w:ascii="Open Sans" w:hAnsi="Open Sans" w:cs="Arial"/>
          <w:bCs/>
          <w:color w:val="000000"/>
          <w:lang w:eastAsia="pl-PL"/>
        </w:rPr>
        <w:t>Bio</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Agri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Hazards</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Nutri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Ship</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Safe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Secure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Culture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Tourism</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Health</w:t>
      </w:r>
      <w:proofErr w:type="spellEnd"/>
      <w:r w:rsidRPr="002E494A">
        <w:rPr>
          <w:rFonts w:ascii="Open Sans" w:hAnsi="Open Sans" w:cs="Arial"/>
          <w:bCs/>
          <w:color w:val="000000"/>
          <w:lang w:eastAsia="pl-PL"/>
        </w:rPr>
        <w:t xml:space="preserve">? </w:t>
      </w:r>
    </w:p>
    <w:p w14:paraId="7ECA491C" w14:textId="55607E15" w:rsidR="002E494A" w:rsidRPr="002E494A" w:rsidRDefault="002E494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10</w:t>
      </w:r>
      <w:r w:rsidRPr="002E494A">
        <w:rPr>
          <w:rFonts w:ascii="Open Sans" w:eastAsia="Times New Roman" w:hAnsi="Open Sans" w:cs="Open Sans"/>
          <w:b/>
          <w:bCs/>
          <w:kern w:val="32"/>
        </w:rPr>
        <w:t>.3. Projekt przewiduje elementy związane ze współpracą z partnerami z innych państw</w:t>
      </w:r>
    </w:p>
    <w:p w14:paraId="3163AB2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57AA24A0"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354BFB12"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projekt jest komplementarny do innych projektów realizowanych poza granicami Polski w UE, krajach kandydujących i stowarzyszonych?</w:t>
      </w:r>
    </w:p>
    <w:p w14:paraId="3EEBBF6D"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cs="Arial"/>
          <w:bCs/>
          <w:color w:val="000000"/>
          <w:sz w:val="20"/>
        </w:rPr>
      </w:pPr>
      <w:r w:rsidRPr="002E494A">
        <w:rPr>
          <w:rFonts w:ascii="Open Sans" w:hAnsi="Open Sans" w:cs="Arial"/>
          <w:bCs/>
          <w:color w:val="000000"/>
          <w:lang w:eastAsia="pl-PL"/>
        </w:rPr>
        <w:t>- czy projekt obejmuje wymianę wiedzy i doświadczeń oraz konsultacje, z partnerami z innych państw w zakresie zagadnień związanych z realizowanym projektem?</w:t>
      </w:r>
      <w:r w:rsidRPr="002E494A">
        <w:rPr>
          <w:rFonts w:cs="Arial"/>
          <w:bCs/>
          <w:color w:val="000000"/>
          <w:sz w:val="20"/>
        </w:rPr>
        <w:t xml:space="preserve"> </w:t>
      </w:r>
    </w:p>
    <w:p w14:paraId="751B82EC" w14:textId="7D8966D0" w:rsidR="002E494A" w:rsidRPr="002E494A" w:rsidRDefault="002E494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10</w:t>
      </w:r>
      <w:r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wskazanych OSI?</w:t>
      </w:r>
      <w:r w:rsidRPr="002E494A">
        <w:rPr>
          <w:rFonts w:ascii="Open Sans" w:hAnsi="Open Sans" w:cs="Arial"/>
          <w:bCs/>
          <w:color w:val="000000"/>
          <w:lang w:eastAsia="pl-PL"/>
        </w:rPr>
        <w:br/>
        <w:t>Aktualizacja delimitacji obszarów strategicznej interwencji jest dostępna pod adresem: https://www.gov.pl/web/fundusze-regiony/krajowa-strategia-rozwojuregionalnego</w:t>
      </w:r>
    </w:p>
    <w:p w14:paraId="71BC9DAF" w14:textId="0B2A377C" w:rsidR="002E494A" w:rsidRPr="002E494A" w:rsidRDefault="002E494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10</w:t>
      </w:r>
      <w:r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43C7932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5CCFB37D" w14:textId="357C3748" w:rsidR="002E494A" w:rsidRPr="002E494A" w:rsidRDefault="00F634AA" w:rsidP="002E494A">
      <w:pPr>
        <w:spacing w:before="240" w:after="60"/>
        <w:rPr>
          <w:rFonts w:cs="Arial"/>
          <w:b/>
        </w:rPr>
      </w:pPr>
      <w:r>
        <w:rPr>
          <w:rFonts w:ascii="Open Sans" w:eastAsia="Times New Roman" w:hAnsi="Open Sans" w:cs="Open Sans"/>
          <w:b/>
          <w:bCs/>
          <w:kern w:val="32"/>
        </w:rPr>
        <w:t>10</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69862DC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062B4B50"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10</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3A7E1F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finansowany również z innych źródeł finansowania niż fundusze UE w wymiarze wyższym niż minimalny wkład własny wnioskodawcy?</w:t>
      </w:r>
    </w:p>
    <w:p w14:paraId="1391CF2C" w14:textId="46959F47"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10</w:t>
      </w:r>
      <w:r w:rsidR="002E494A" w:rsidRPr="002E494A">
        <w:rPr>
          <w:rFonts w:ascii="Open Sans" w:eastAsia="Times New Roman" w:hAnsi="Open Sans" w:cs="Open Sans"/>
          <w:b/>
          <w:bCs/>
          <w:kern w:val="32"/>
        </w:rPr>
        <w:t xml:space="preserve">.8. Projekt wpisuje się w realizację wartości Nowego Europejskiego </w:t>
      </w:r>
      <w:proofErr w:type="spellStart"/>
      <w:r w:rsidR="002E494A" w:rsidRPr="002E494A">
        <w:rPr>
          <w:rFonts w:ascii="Open Sans" w:eastAsia="Times New Roman" w:hAnsi="Open Sans" w:cs="Open Sans"/>
          <w:b/>
          <w:bCs/>
          <w:kern w:val="32"/>
        </w:rPr>
        <w:t>Bauhausu</w:t>
      </w:r>
      <w:proofErr w:type="spellEnd"/>
    </w:p>
    <w:p w14:paraId="5BC57B9D" w14:textId="36F94682"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7BD83D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 xml:space="preserve">Podstawowe informacje dla wnioskodawców związane ze stosowaniem w projektach założeń Nowego Europejskiego </w:t>
      </w:r>
      <w:proofErr w:type="spellStart"/>
      <w:r w:rsidRPr="002E494A">
        <w:rPr>
          <w:rFonts w:ascii="Open Sans" w:hAnsi="Open Sans" w:cs="Arial"/>
          <w:bCs/>
          <w:color w:val="000000"/>
          <w:lang w:eastAsia="pl-PL"/>
        </w:rPr>
        <w:t>Bauhausu</w:t>
      </w:r>
      <w:proofErr w:type="spellEnd"/>
      <w:r w:rsidRPr="002E494A">
        <w:rPr>
          <w:rFonts w:ascii="Open Sans" w:hAnsi="Open Sans" w:cs="Arial"/>
          <w:bCs/>
          <w:color w:val="000000"/>
          <w:lang w:eastAsia="pl-PL"/>
        </w:rPr>
        <w:t xml:space="preserve"> zostały zawarte w Komunikacie Komisji do Parlamentu Europejskiego, Rady, Europejskiego Komitetu Ekonomiczno-Społecznego i Komitetu Regionów: Nowy Europejski </w:t>
      </w:r>
      <w:proofErr w:type="spellStart"/>
      <w:r w:rsidRPr="002E494A">
        <w:rPr>
          <w:rFonts w:ascii="Open Sans" w:hAnsi="Open Sans" w:cs="Arial"/>
          <w:bCs/>
          <w:color w:val="000000"/>
          <w:lang w:eastAsia="pl-PL"/>
        </w:rPr>
        <w:t>Bauhaus</w:t>
      </w:r>
      <w:proofErr w:type="spellEnd"/>
      <w:r w:rsidRPr="002E494A">
        <w:rPr>
          <w:rFonts w:ascii="Open Sans" w:hAnsi="Open Sans" w:cs="Arial"/>
          <w:bCs/>
          <w:color w:val="000000"/>
          <w:lang w:eastAsia="pl-PL"/>
        </w:rPr>
        <w:t xml:space="preserve">: piękno, </w:t>
      </w:r>
      <w:proofErr w:type="spellStart"/>
      <w:r w:rsidRPr="002E494A">
        <w:rPr>
          <w:rFonts w:ascii="Open Sans" w:hAnsi="Open Sans" w:cs="Arial"/>
          <w:bCs/>
          <w:color w:val="000000"/>
          <w:lang w:eastAsia="pl-PL"/>
        </w:rPr>
        <w:t>zrównoważoność</w:t>
      </w:r>
      <w:proofErr w:type="spellEnd"/>
      <w:r w:rsidRPr="002E494A">
        <w:rPr>
          <w:rFonts w:ascii="Open Sans" w:hAnsi="Open Sans" w:cs="Arial"/>
          <w:bCs/>
          <w:color w:val="000000"/>
          <w:lang w:eastAsia="pl-PL"/>
        </w:rPr>
        <w:t xml:space="preserve">, wspólnota. com(2021) 573 </w:t>
      </w:r>
      <w:proofErr w:type="spellStart"/>
      <w:r w:rsidRPr="002E494A">
        <w:rPr>
          <w:rFonts w:ascii="Open Sans" w:hAnsi="Open Sans" w:cs="Arial"/>
          <w:bCs/>
          <w:color w:val="000000"/>
          <w:lang w:eastAsia="pl-PL"/>
        </w:rPr>
        <w:t>final</w:t>
      </w:r>
      <w:proofErr w:type="spellEnd"/>
      <w:r w:rsidRPr="002E494A">
        <w:rPr>
          <w:rFonts w:ascii="Open Sans" w:hAnsi="Open Sans" w:cs="Arial"/>
          <w:bCs/>
          <w:color w:val="000000"/>
          <w:lang w:eastAsia="pl-PL"/>
        </w:rPr>
        <w:t>.</w:t>
      </w:r>
    </w:p>
    <w:p w14:paraId="31C2FC33" w14:textId="30BD9269" w:rsidR="002E494A" w:rsidRPr="002E494A" w:rsidRDefault="00F634AA" w:rsidP="002E494A">
      <w:pPr>
        <w:spacing w:before="240" w:after="60"/>
        <w:rPr>
          <w:rFonts w:ascii="Open Sans" w:eastAsia="Times New Roman" w:hAnsi="Open Sans" w:cs="Open Sans"/>
          <w:b/>
          <w:bCs/>
          <w:kern w:val="32"/>
        </w:rPr>
      </w:pPr>
      <w:r>
        <w:rPr>
          <w:rFonts w:ascii="Open Sans" w:eastAsia="Times New Roman" w:hAnsi="Open Sans" w:cs="Open Sans"/>
          <w:b/>
          <w:bCs/>
          <w:kern w:val="32"/>
        </w:rPr>
        <w:t>10</w:t>
      </w:r>
      <w:r w:rsidR="002E494A" w:rsidRPr="002E494A">
        <w:rPr>
          <w:rFonts w:ascii="Open Sans" w:eastAsia="Times New Roman" w:hAnsi="Open Sans" w:cs="Open Sans"/>
          <w:b/>
          <w:bCs/>
          <w:kern w:val="32"/>
        </w:rPr>
        <w:t>.9. Partnerstwo międzysektorowe</w:t>
      </w:r>
    </w:p>
    <w:p w14:paraId="20520F2A"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 i uzasadnić odpowiedź:</w:t>
      </w:r>
    </w:p>
    <w:p w14:paraId="071C818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w partnerstwie z co najmniej jednym podmiotem z następujących sektorów: publiczny, prywatny, pozarządowy?</w:t>
      </w:r>
    </w:p>
    <w:p w14:paraId="21E1AB38" w14:textId="38B9ED35" w:rsidR="0002292C" w:rsidRDefault="0002292C" w:rsidP="008A0BD6"/>
    <w:p w14:paraId="79BDEA0C" w14:textId="3A965521" w:rsidR="00FF77CF" w:rsidRPr="004B38C6" w:rsidRDefault="00591E98" w:rsidP="00894D7F">
      <w:pPr>
        <w:spacing w:before="480"/>
        <w:rPr>
          <w:rFonts w:ascii="Open Sans" w:hAnsi="Open Sans" w:cs="Open Sans"/>
          <w:b/>
        </w:rPr>
      </w:pPr>
      <w:r>
        <w:rPr>
          <w:rFonts w:ascii="Open Sans" w:hAnsi="Open Sans" w:cs="Open Sans"/>
          <w:b/>
        </w:rPr>
        <w:t>11</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3A5FFCB1" w14:textId="25D7AE6B" w:rsidR="00A55DF0" w:rsidRPr="004B38C6" w:rsidRDefault="00591E98" w:rsidP="00A55DF0">
      <w:pPr>
        <w:spacing w:before="240" w:after="120"/>
        <w:rPr>
          <w:rFonts w:ascii="Open Sans" w:hAnsi="Open Sans" w:cs="Open Sans"/>
          <w:b/>
        </w:rPr>
      </w:pPr>
      <w:r>
        <w:rPr>
          <w:rFonts w:ascii="Open Sans" w:hAnsi="Open Sans" w:cs="Open Sans"/>
          <w:b/>
        </w:rPr>
        <w:t>11</w:t>
      </w:r>
      <w:r w:rsidR="00A55DF0" w:rsidRPr="004B38C6">
        <w:rPr>
          <w:rFonts w:ascii="Open Sans" w:hAnsi="Open Sans" w:cs="Open Sans"/>
          <w:b/>
        </w:rPr>
        <w:t>.</w:t>
      </w:r>
      <w:r w:rsidR="00BC7CD0">
        <w:rPr>
          <w:rFonts w:ascii="Open Sans" w:hAnsi="Open Sans" w:cs="Open Sans"/>
          <w:b/>
        </w:rPr>
        <w:t>1</w:t>
      </w:r>
      <w:r w:rsidR="00A55DF0" w:rsidRPr="004B38C6">
        <w:rPr>
          <w:rFonts w:ascii="Open Sans" w:hAnsi="Open Sans" w:cs="Open Sans"/>
          <w:b/>
        </w:rPr>
        <w:t xml:space="preserve"> Schemat organizacyjny zarządzania projektem</w:t>
      </w:r>
    </w:p>
    <w:p w14:paraId="53B343CA" w14:textId="71B7D0E0" w:rsidR="00A55DF0" w:rsidRPr="004B38C6" w:rsidRDefault="00A55DF0" w:rsidP="00591E98">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1F3C8DD4" w14:textId="4A81FE12" w:rsidR="00770B99" w:rsidRPr="004B38C6" w:rsidRDefault="00591E98" w:rsidP="00894D7F">
      <w:pPr>
        <w:spacing w:before="240" w:after="120"/>
        <w:rPr>
          <w:rFonts w:ascii="Open Sans" w:hAnsi="Open Sans" w:cs="Open Sans"/>
          <w:b/>
        </w:rPr>
      </w:pPr>
      <w:bookmarkStart w:id="11" w:name="_Hlk148955164"/>
      <w:r>
        <w:rPr>
          <w:rFonts w:ascii="Open Sans" w:hAnsi="Open Sans" w:cs="Open Sans"/>
          <w:b/>
        </w:rPr>
        <w:t>11</w:t>
      </w:r>
      <w:r w:rsidR="00F82140" w:rsidRPr="004B38C6">
        <w:rPr>
          <w:rFonts w:ascii="Open Sans" w:hAnsi="Open Sans" w:cs="Open Sans"/>
          <w:b/>
        </w:rPr>
        <w:t>.</w:t>
      </w:r>
      <w:r w:rsidR="00BC7CD0">
        <w:rPr>
          <w:rFonts w:ascii="Open Sans" w:hAnsi="Open Sans" w:cs="Open Sans"/>
          <w:b/>
        </w:rPr>
        <w:t>2</w:t>
      </w:r>
      <w:r w:rsidR="00A55DF0" w:rsidRPr="004B38C6">
        <w:rPr>
          <w:rFonts w:ascii="Open Sans" w:hAnsi="Open Sans" w:cs="Open Sans"/>
          <w:b/>
        </w:rPr>
        <w:t xml:space="preserve">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5"/>
        <w:gridCol w:w="3945"/>
        <w:gridCol w:w="2534"/>
        <w:gridCol w:w="2056"/>
      </w:tblGrid>
      <w:tr w:rsidR="00C7002D" w:rsidRPr="004B38C6" w14:paraId="6A9C3A4A" w14:textId="77777777" w:rsidTr="00C7002D">
        <w:tc>
          <w:tcPr>
            <w:tcW w:w="523" w:type="dxa"/>
          </w:tcPr>
          <w:bookmarkEnd w:id="11"/>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jąc Ewelina">
    <w15:presenceInfo w15:providerId="AD" w15:userId="S::Ewelina.Zajac@nfosigw.gov.pl::c5e1c808-80f3-40d1-843f-1b81fd911d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0B"/>
    <w:rsid w:val="00017DCA"/>
    <w:rsid w:val="0002292C"/>
    <w:rsid w:val="00046B4D"/>
    <w:rsid w:val="0005013C"/>
    <w:rsid w:val="000501A9"/>
    <w:rsid w:val="0005461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6246A"/>
    <w:rsid w:val="001654E7"/>
    <w:rsid w:val="0017611A"/>
    <w:rsid w:val="001843DC"/>
    <w:rsid w:val="00193BA2"/>
    <w:rsid w:val="0019556E"/>
    <w:rsid w:val="001A76AB"/>
    <w:rsid w:val="001B3417"/>
    <w:rsid w:val="001C565C"/>
    <w:rsid w:val="001C7601"/>
    <w:rsid w:val="001E7B00"/>
    <w:rsid w:val="00211BEE"/>
    <w:rsid w:val="00226E9F"/>
    <w:rsid w:val="00227609"/>
    <w:rsid w:val="00233E36"/>
    <w:rsid w:val="00235B1B"/>
    <w:rsid w:val="0024288B"/>
    <w:rsid w:val="00251E91"/>
    <w:rsid w:val="00255A14"/>
    <w:rsid w:val="00271891"/>
    <w:rsid w:val="00272470"/>
    <w:rsid w:val="00280654"/>
    <w:rsid w:val="00285F81"/>
    <w:rsid w:val="00291BE8"/>
    <w:rsid w:val="0029417C"/>
    <w:rsid w:val="002962E7"/>
    <w:rsid w:val="002A43D5"/>
    <w:rsid w:val="002A4B92"/>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6379"/>
    <w:rsid w:val="00507E78"/>
    <w:rsid w:val="00525DF3"/>
    <w:rsid w:val="00525FE6"/>
    <w:rsid w:val="00535D97"/>
    <w:rsid w:val="0054142F"/>
    <w:rsid w:val="005438D2"/>
    <w:rsid w:val="00547E66"/>
    <w:rsid w:val="005720BE"/>
    <w:rsid w:val="005838D5"/>
    <w:rsid w:val="005918AE"/>
    <w:rsid w:val="00591E98"/>
    <w:rsid w:val="00595FAD"/>
    <w:rsid w:val="005A2FF4"/>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0755"/>
    <w:rsid w:val="00636F4B"/>
    <w:rsid w:val="00643D8E"/>
    <w:rsid w:val="0064763E"/>
    <w:rsid w:val="00663BE7"/>
    <w:rsid w:val="006A2C64"/>
    <w:rsid w:val="006A506B"/>
    <w:rsid w:val="006C2304"/>
    <w:rsid w:val="006C7E77"/>
    <w:rsid w:val="006D691B"/>
    <w:rsid w:val="006F3641"/>
    <w:rsid w:val="006F79AB"/>
    <w:rsid w:val="007149DA"/>
    <w:rsid w:val="00724972"/>
    <w:rsid w:val="00727A1C"/>
    <w:rsid w:val="007407AD"/>
    <w:rsid w:val="00741F31"/>
    <w:rsid w:val="00743646"/>
    <w:rsid w:val="00745C5A"/>
    <w:rsid w:val="00751488"/>
    <w:rsid w:val="007617D4"/>
    <w:rsid w:val="0076678C"/>
    <w:rsid w:val="007701F7"/>
    <w:rsid w:val="00770B99"/>
    <w:rsid w:val="007804EF"/>
    <w:rsid w:val="007E4308"/>
    <w:rsid w:val="007E749F"/>
    <w:rsid w:val="007F612F"/>
    <w:rsid w:val="007F6DCC"/>
    <w:rsid w:val="008311FF"/>
    <w:rsid w:val="00860F85"/>
    <w:rsid w:val="008668D0"/>
    <w:rsid w:val="00874AD2"/>
    <w:rsid w:val="0088669A"/>
    <w:rsid w:val="00894D7F"/>
    <w:rsid w:val="00895453"/>
    <w:rsid w:val="00895DD7"/>
    <w:rsid w:val="008A0BCC"/>
    <w:rsid w:val="008A0BD6"/>
    <w:rsid w:val="008C19A6"/>
    <w:rsid w:val="008C6412"/>
    <w:rsid w:val="008C6D75"/>
    <w:rsid w:val="008F2AB7"/>
    <w:rsid w:val="00916A69"/>
    <w:rsid w:val="00937F3C"/>
    <w:rsid w:val="009470D8"/>
    <w:rsid w:val="009554D7"/>
    <w:rsid w:val="00955EB2"/>
    <w:rsid w:val="0096260E"/>
    <w:rsid w:val="00975223"/>
    <w:rsid w:val="00976EBB"/>
    <w:rsid w:val="00980DD7"/>
    <w:rsid w:val="00984F0D"/>
    <w:rsid w:val="009A4161"/>
    <w:rsid w:val="009A759D"/>
    <w:rsid w:val="009B02A6"/>
    <w:rsid w:val="009D1C7A"/>
    <w:rsid w:val="009E7A75"/>
    <w:rsid w:val="009F1432"/>
    <w:rsid w:val="00A042E1"/>
    <w:rsid w:val="00A147DC"/>
    <w:rsid w:val="00A14DA3"/>
    <w:rsid w:val="00A16150"/>
    <w:rsid w:val="00A16F96"/>
    <w:rsid w:val="00A22493"/>
    <w:rsid w:val="00A239CC"/>
    <w:rsid w:val="00A35B11"/>
    <w:rsid w:val="00A40895"/>
    <w:rsid w:val="00A51AD1"/>
    <w:rsid w:val="00A55DF0"/>
    <w:rsid w:val="00A80CC5"/>
    <w:rsid w:val="00A84A2A"/>
    <w:rsid w:val="00A92EAD"/>
    <w:rsid w:val="00A9782C"/>
    <w:rsid w:val="00AA3EF6"/>
    <w:rsid w:val="00AA4905"/>
    <w:rsid w:val="00AB1644"/>
    <w:rsid w:val="00AB2797"/>
    <w:rsid w:val="00AB5E70"/>
    <w:rsid w:val="00AC0406"/>
    <w:rsid w:val="00AD37B8"/>
    <w:rsid w:val="00AE3811"/>
    <w:rsid w:val="00AE3D8F"/>
    <w:rsid w:val="00B0015D"/>
    <w:rsid w:val="00B15753"/>
    <w:rsid w:val="00B16A98"/>
    <w:rsid w:val="00B22A90"/>
    <w:rsid w:val="00B23E2E"/>
    <w:rsid w:val="00B2527D"/>
    <w:rsid w:val="00B34181"/>
    <w:rsid w:val="00B55589"/>
    <w:rsid w:val="00B82C09"/>
    <w:rsid w:val="00B83F88"/>
    <w:rsid w:val="00B94836"/>
    <w:rsid w:val="00BA6068"/>
    <w:rsid w:val="00BA7B11"/>
    <w:rsid w:val="00BB3636"/>
    <w:rsid w:val="00BB4E68"/>
    <w:rsid w:val="00BC7CD0"/>
    <w:rsid w:val="00BD25BF"/>
    <w:rsid w:val="00BE196C"/>
    <w:rsid w:val="00BE1BE2"/>
    <w:rsid w:val="00BE4C22"/>
    <w:rsid w:val="00C05F43"/>
    <w:rsid w:val="00C10F69"/>
    <w:rsid w:val="00C1324D"/>
    <w:rsid w:val="00C20792"/>
    <w:rsid w:val="00C20B3C"/>
    <w:rsid w:val="00C232C9"/>
    <w:rsid w:val="00C3094D"/>
    <w:rsid w:val="00C326BA"/>
    <w:rsid w:val="00C32E6A"/>
    <w:rsid w:val="00C402D0"/>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D623A"/>
    <w:rsid w:val="00CD747C"/>
    <w:rsid w:val="00CE5C00"/>
    <w:rsid w:val="00CF7632"/>
    <w:rsid w:val="00D01758"/>
    <w:rsid w:val="00D10BD8"/>
    <w:rsid w:val="00D11EE9"/>
    <w:rsid w:val="00D17488"/>
    <w:rsid w:val="00D2732E"/>
    <w:rsid w:val="00D34C44"/>
    <w:rsid w:val="00D41069"/>
    <w:rsid w:val="00D53A26"/>
    <w:rsid w:val="00D54056"/>
    <w:rsid w:val="00D60ABE"/>
    <w:rsid w:val="00D62D08"/>
    <w:rsid w:val="00D67433"/>
    <w:rsid w:val="00D70D82"/>
    <w:rsid w:val="00D713BA"/>
    <w:rsid w:val="00D73E8B"/>
    <w:rsid w:val="00D7798A"/>
    <w:rsid w:val="00D8330A"/>
    <w:rsid w:val="00DA0A82"/>
    <w:rsid w:val="00DA0C4A"/>
    <w:rsid w:val="00DB0EAB"/>
    <w:rsid w:val="00DC339D"/>
    <w:rsid w:val="00DC390B"/>
    <w:rsid w:val="00DC6011"/>
    <w:rsid w:val="00DD2241"/>
    <w:rsid w:val="00DD2DB1"/>
    <w:rsid w:val="00DF1E0B"/>
    <w:rsid w:val="00DF4C2F"/>
    <w:rsid w:val="00E23873"/>
    <w:rsid w:val="00E245D6"/>
    <w:rsid w:val="00E3016A"/>
    <w:rsid w:val="00E33B28"/>
    <w:rsid w:val="00E4598B"/>
    <w:rsid w:val="00E47DED"/>
    <w:rsid w:val="00E51153"/>
    <w:rsid w:val="00E64A4A"/>
    <w:rsid w:val="00E672E6"/>
    <w:rsid w:val="00E6741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16B20"/>
    <w:rsid w:val="00F17EA7"/>
    <w:rsid w:val="00F5125F"/>
    <w:rsid w:val="00F51AE0"/>
    <w:rsid w:val="00F54A4F"/>
    <w:rsid w:val="00F5651C"/>
    <w:rsid w:val="00F634AA"/>
    <w:rsid w:val="00F659E4"/>
    <w:rsid w:val="00F67196"/>
    <w:rsid w:val="00F67FB7"/>
    <w:rsid w:val="00F75977"/>
    <w:rsid w:val="00F811A4"/>
    <w:rsid w:val="00F82140"/>
    <w:rsid w:val="00F837CC"/>
    <w:rsid w:val="00F8619D"/>
    <w:rsid w:val="00F93299"/>
    <w:rsid w:val="00FB121E"/>
    <w:rsid w:val="00FB3AAA"/>
    <w:rsid w:val="00FB5C61"/>
    <w:rsid w:val="00FC2889"/>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2C"/>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9</Pages>
  <Words>2315</Words>
  <Characters>13891</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Zając Ewelina</cp:lastModifiedBy>
  <cp:revision>63</cp:revision>
  <cp:lastPrinted>2014-10-22T09:50:00Z</cp:lastPrinted>
  <dcterms:created xsi:type="dcterms:W3CDTF">2024-01-24T10:01:00Z</dcterms:created>
  <dcterms:modified xsi:type="dcterms:W3CDTF">2024-02-15T13:30:00Z</dcterms:modified>
</cp:coreProperties>
</file>